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bookmarkStart w:id="0" w:name="_heading=h.gjdgxs" w:colFirst="0" w:colLast="0"/>
      <w:bookmarkEnd w:id="0"/>
      <w:r>
        <w:rPr>
          <w:noProof/>
          <w:color w:val="00000A"/>
          <w:sz w:val="24"/>
          <w:szCs w:val="24"/>
        </w:rPr>
        <w:drawing>
          <wp:inline distT="0" distB="0" distL="114300" distR="114300">
            <wp:extent cx="2466975" cy="94297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42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b/>
          <w:color w:val="00000A"/>
          <w:sz w:val="24"/>
          <w:szCs w:val="24"/>
        </w:rPr>
        <w:t>Towarzystwo Opieki nad Ociemniałymi Stowarzyszenie</w:t>
      </w:r>
    </w:p>
    <w:p w:rsidR="004D1896" w:rsidRPr="0019777C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  <w:lang w:val="en-GB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Laski, ul. </w:t>
      </w:r>
      <w:proofErr w:type="spellStart"/>
      <w:r w:rsidR="00A96D5E" w:rsidRPr="00A96D5E">
        <w:rPr>
          <w:rFonts w:ascii="Cambria" w:eastAsia="Cambria" w:hAnsi="Cambria" w:cs="Cambria"/>
          <w:color w:val="00000A"/>
          <w:sz w:val="24"/>
          <w:szCs w:val="24"/>
          <w:lang w:val="en-GB"/>
        </w:rPr>
        <w:t>Brzozowa</w:t>
      </w:r>
      <w:proofErr w:type="spellEnd"/>
      <w:r w:rsidR="00A96D5E" w:rsidRPr="00A96D5E">
        <w:rPr>
          <w:rFonts w:ascii="Cambria" w:eastAsia="Cambria" w:hAnsi="Cambria" w:cs="Cambria"/>
          <w:color w:val="00000A"/>
          <w:sz w:val="24"/>
          <w:szCs w:val="24"/>
          <w:lang w:val="en-GB"/>
        </w:rPr>
        <w:t xml:space="preserve"> 75, 05-080 </w:t>
      </w:r>
      <w:proofErr w:type="spellStart"/>
      <w:r w:rsidR="00A96D5E" w:rsidRPr="00A96D5E">
        <w:rPr>
          <w:rFonts w:ascii="Cambria" w:eastAsia="Cambria" w:hAnsi="Cambria" w:cs="Cambria"/>
          <w:color w:val="00000A"/>
          <w:sz w:val="24"/>
          <w:szCs w:val="24"/>
          <w:lang w:val="en-GB"/>
        </w:rPr>
        <w:t>Izabelin</w:t>
      </w:r>
      <w:proofErr w:type="spellEnd"/>
    </w:p>
    <w:p w:rsidR="004D1896" w:rsidRPr="0019777C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  <w:lang w:val="en-GB"/>
        </w:rPr>
      </w:pPr>
    </w:p>
    <w:p w:rsidR="004D1896" w:rsidRPr="0019777C" w:rsidRDefault="00A96D5E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  <w:lang w:val="en-GB"/>
        </w:rPr>
      </w:pPr>
      <w:r w:rsidRPr="00A96D5E">
        <w:rPr>
          <w:rFonts w:ascii="Cambria" w:eastAsia="Cambria" w:hAnsi="Cambria" w:cs="Cambria"/>
          <w:color w:val="00000A"/>
          <w:sz w:val="24"/>
          <w:szCs w:val="24"/>
          <w:lang w:val="en-GB"/>
        </w:rPr>
        <w:t>Tel.: (22) 752 30 00 | email: tono@laski.edu.pl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KRS 0000054086 | NIP 5270209913 | REGON 007025977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b/>
          <w:color w:val="00000A"/>
          <w:sz w:val="32"/>
          <w:szCs w:val="32"/>
        </w:rPr>
      </w:pPr>
      <w:r>
        <w:rPr>
          <w:rFonts w:ascii="Cambria" w:eastAsia="Cambria" w:hAnsi="Cambria" w:cs="Cambria"/>
          <w:b/>
          <w:color w:val="00000A"/>
          <w:sz w:val="32"/>
          <w:szCs w:val="32"/>
        </w:rPr>
        <w:t>ZAPYTANIE OFERTOWE</w:t>
      </w:r>
    </w:p>
    <w:p w:rsidR="00117F17" w:rsidRDefault="00B2040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FF0000"/>
          <w:sz w:val="32"/>
          <w:szCs w:val="32"/>
        </w:rPr>
      </w:pPr>
      <w:r>
        <w:rPr>
          <w:rFonts w:ascii="Cambria" w:eastAsia="Cambria" w:hAnsi="Cambria" w:cs="Cambria"/>
          <w:b/>
          <w:color w:val="00000A"/>
          <w:sz w:val="32"/>
          <w:szCs w:val="32"/>
        </w:rPr>
        <w:t>nr 01/08</w:t>
      </w:r>
      <w:r w:rsidR="00117F17">
        <w:rPr>
          <w:rFonts w:ascii="Cambria" w:eastAsia="Cambria" w:hAnsi="Cambria" w:cs="Cambria"/>
          <w:b/>
          <w:color w:val="00000A"/>
          <w:sz w:val="32"/>
          <w:szCs w:val="32"/>
        </w:rPr>
        <w:t>/2024</w:t>
      </w:r>
      <w:r w:rsidR="00AD0368">
        <w:rPr>
          <w:rFonts w:ascii="Cambria" w:eastAsia="Cambria" w:hAnsi="Cambria" w:cs="Cambria"/>
          <w:b/>
          <w:color w:val="00000A"/>
          <w:sz w:val="32"/>
          <w:szCs w:val="32"/>
        </w:rPr>
        <w:t>/</w:t>
      </w:r>
      <w:r>
        <w:rPr>
          <w:rFonts w:ascii="Cambria" w:eastAsia="Cambria" w:hAnsi="Cambria" w:cs="Cambria"/>
          <w:b/>
          <w:color w:val="00000A"/>
          <w:sz w:val="32"/>
          <w:szCs w:val="32"/>
        </w:rPr>
        <w:t>WSML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tbl>
      <w:tblPr>
        <w:tblStyle w:val="a"/>
        <w:tblW w:w="9399" w:type="dxa"/>
        <w:tblInd w:w="0" w:type="dxa"/>
        <w:tblLayout w:type="fixed"/>
        <w:tblLook w:val="0000"/>
      </w:tblPr>
      <w:tblGrid>
        <w:gridCol w:w="2350"/>
        <w:gridCol w:w="7049"/>
      </w:tblGrid>
      <w:tr w:rsidR="004D1896">
        <w:trPr>
          <w:trHeight w:val="355"/>
        </w:trPr>
        <w:tc>
          <w:tcPr>
            <w:tcW w:w="2350" w:type="dxa"/>
            <w:shd w:val="clear" w:color="auto" w:fill="FFFFFF"/>
          </w:tcPr>
          <w:p w:rsidR="004D1896" w:rsidRDefault="00523487" w:rsidP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Cambria" w:eastAsia="Cambria" w:hAnsi="Cambria" w:cs="Cambria"/>
                <w:color w:val="00000A"/>
                <w:sz w:val="24"/>
                <w:szCs w:val="24"/>
              </w:rPr>
              <w:t>Nazwa zapytania:</w:t>
            </w:r>
          </w:p>
        </w:tc>
        <w:tc>
          <w:tcPr>
            <w:tcW w:w="7049" w:type="dxa"/>
            <w:shd w:val="clear" w:color="auto" w:fill="FFFFFF"/>
          </w:tcPr>
          <w:p w:rsidR="004D1896" w:rsidRDefault="00B2040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 w:rsidRPr="00B20407">
              <w:rPr>
                <w:rFonts w:ascii="Cambria" w:eastAsia="Cambria" w:hAnsi="Cambria" w:cs="Cambria"/>
                <w:b/>
                <w:color w:val="00000A"/>
                <w:sz w:val="24"/>
                <w:szCs w:val="24"/>
              </w:rPr>
              <w:t>Budowa zespołu mieszkań dla Wspomaganych Społeczności Mieszkaniowych (WSM) zlokalizowanego na terenie Towarzystwa Opieki nad Ociemniałymi w Laskach</w:t>
            </w:r>
          </w:p>
        </w:tc>
      </w:tr>
    </w:tbl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B20407" w:rsidRDefault="00B20407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Cambria" w:eastAsia="Cambria" w:hAnsi="Cambria" w:cs="Cambria"/>
          <w:b/>
          <w:kern w:val="0"/>
          <w:position w:val="0"/>
          <w:sz w:val="22"/>
          <w:szCs w:val="22"/>
          <w:lang w:eastAsia="pl-PL"/>
        </w:rPr>
      </w:pPr>
      <w:r>
        <w:rPr>
          <w:rFonts w:ascii="Cambria" w:eastAsia="Cambria" w:hAnsi="Cambria" w:cs="Cambria"/>
          <w:b/>
          <w:sz w:val="22"/>
          <w:szCs w:val="22"/>
        </w:rPr>
        <w:br w:type="page"/>
      </w:r>
    </w:p>
    <w:p w:rsidR="00523487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Informacja o zamawiającym</w:t>
      </w:r>
    </w:p>
    <w:p w:rsidR="004D1896" w:rsidRDefault="00523487">
      <w:pPr>
        <w:pStyle w:val="Normalny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Nazwa zamawiającego: </w:t>
      </w:r>
      <w:r>
        <w:rPr>
          <w:rFonts w:ascii="Cambria" w:eastAsia="Cambria" w:hAnsi="Cambria" w:cs="Cambria"/>
          <w:b/>
          <w:color w:val="00000A"/>
        </w:rPr>
        <w:t>Towarzystwo Opieki nad Ociemniałymi Stowarzyszenie.</w:t>
      </w:r>
    </w:p>
    <w:p w:rsidR="004D1896" w:rsidRDefault="00523487">
      <w:pPr>
        <w:pStyle w:val="Normalny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Adres zamawiającego: Laski, ul. Brzozowa 75, 05-080 Izabelin.</w:t>
      </w:r>
    </w:p>
    <w:p w:rsidR="004D1896" w:rsidRDefault="00523487">
      <w:pPr>
        <w:pStyle w:val="Normalny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Adres internetowy: </w:t>
      </w:r>
      <w:r>
        <w:rPr>
          <w:rFonts w:ascii="Cambria" w:eastAsia="Cambria" w:hAnsi="Cambria" w:cs="Cambria"/>
          <w:color w:val="00000A"/>
          <w:u w:val="single"/>
        </w:rPr>
        <w:t>https://laski.edu.pl/</w:t>
      </w:r>
    </w:p>
    <w:p w:rsidR="004D1896" w:rsidRPr="0019777C" w:rsidRDefault="00A96D5E">
      <w:pPr>
        <w:pStyle w:val="Normalny1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  <w:lang w:val="en-GB"/>
        </w:rPr>
      </w:pPr>
      <w:proofErr w:type="spellStart"/>
      <w:r w:rsidRPr="00A96D5E">
        <w:rPr>
          <w:rFonts w:ascii="Cambria" w:eastAsia="Cambria" w:hAnsi="Cambria" w:cs="Cambria"/>
          <w:color w:val="00000A"/>
          <w:lang w:val="en-GB"/>
        </w:rPr>
        <w:t>Adres</w:t>
      </w:r>
      <w:proofErr w:type="spellEnd"/>
      <w:r w:rsidRPr="00A96D5E">
        <w:rPr>
          <w:rFonts w:ascii="Cambria" w:eastAsia="Cambria" w:hAnsi="Cambria" w:cs="Cambria"/>
          <w:color w:val="00000A"/>
          <w:lang w:val="en-GB"/>
        </w:rPr>
        <w:t xml:space="preserve"> email: </w:t>
      </w:r>
      <w:r w:rsidRPr="00A96D5E">
        <w:rPr>
          <w:rFonts w:ascii="Cambria" w:eastAsia="Cambria" w:hAnsi="Cambria" w:cs="Cambria"/>
          <w:color w:val="00000A"/>
          <w:u w:val="single"/>
          <w:lang w:val="en-GB"/>
        </w:rPr>
        <w:t>tono@laski.edu.pl</w:t>
      </w:r>
    </w:p>
    <w:p w:rsidR="004D1896" w:rsidRPr="0019777C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lang w:val="en-GB"/>
        </w:rPr>
      </w:pPr>
      <w:bookmarkStart w:id="2" w:name="_heading=h.3znysh7" w:colFirst="0" w:colLast="0"/>
      <w:bookmarkEnd w:id="2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bookmarkStart w:id="3" w:name="_heading=h.2et92p0" w:colFirst="0" w:colLast="0"/>
      <w:bookmarkEnd w:id="3"/>
      <w:r>
        <w:rPr>
          <w:rFonts w:ascii="Cambria" w:eastAsia="Cambria" w:hAnsi="Cambria" w:cs="Cambria"/>
          <w:b/>
          <w:color w:val="00000A"/>
        </w:rPr>
        <w:t>Opis przedmiotu zapytania</w:t>
      </w:r>
    </w:p>
    <w:p w:rsidR="004D1896" w:rsidRDefault="00523487">
      <w:pPr>
        <w:pStyle w:val="Normalny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Przedmiotem zapytania ofertowego są</w:t>
      </w:r>
      <w:r w:rsidR="007103C5">
        <w:rPr>
          <w:rFonts w:ascii="Cambria" w:eastAsia="Cambria" w:hAnsi="Cambria" w:cs="Cambria"/>
          <w:b/>
          <w:color w:val="00000A"/>
        </w:rPr>
        <w:t>:</w:t>
      </w:r>
      <w:r>
        <w:rPr>
          <w:rFonts w:ascii="Cambria" w:eastAsia="Cambria" w:hAnsi="Cambria" w:cs="Cambria"/>
          <w:b/>
          <w:color w:val="00000A"/>
        </w:rPr>
        <w:t xml:space="preserve"> </w:t>
      </w:r>
      <w:r w:rsidR="0043584F">
        <w:rPr>
          <w:rFonts w:ascii="Cambria" w:eastAsia="Cambria" w:hAnsi="Cambria" w:cs="Cambria"/>
          <w:b/>
          <w:color w:val="00000A"/>
        </w:rPr>
        <w:t xml:space="preserve">prace projektowe oraz </w:t>
      </w:r>
      <w:r>
        <w:rPr>
          <w:rFonts w:ascii="Cambria" w:eastAsia="Cambria" w:hAnsi="Cambria" w:cs="Cambria"/>
          <w:b/>
          <w:color w:val="00000A"/>
        </w:rPr>
        <w:t>roboty budowlane, polegające na</w:t>
      </w:r>
      <w:r w:rsidR="00747B07">
        <w:rPr>
          <w:rFonts w:ascii="Cambria" w:eastAsia="Cambria" w:hAnsi="Cambria" w:cs="Cambria"/>
          <w:b/>
          <w:color w:val="00000A"/>
        </w:rPr>
        <w:t xml:space="preserve"> zaprojektowaniu i</w:t>
      </w:r>
      <w:r>
        <w:rPr>
          <w:b/>
          <w:color w:val="00000A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A"/>
        </w:rPr>
        <w:t xml:space="preserve">budowie </w:t>
      </w:r>
      <w:r w:rsidR="001C15BE" w:rsidRPr="001C15BE">
        <w:rPr>
          <w:rFonts w:ascii="Cambria" w:eastAsia="Cambria" w:hAnsi="Cambria" w:cs="Cambria"/>
          <w:b/>
          <w:color w:val="00000A"/>
        </w:rPr>
        <w:t>zespołu mieszkań dla Wspomaganych Społeczności Mieszkaniowych (WSM) zlokalizowanego na terenie Towarzystwa Opieki nad Ociemniałymi w Laskach, w zakresie opisanym w Dokumentacji Projek</w:t>
      </w:r>
      <w:r w:rsidR="001C15BE">
        <w:rPr>
          <w:rFonts w:ascii="Cambria" w:eastAsia="Cambria" w:hAnsi="Cambria" w:cs="Cambria"/>
          <w:b/>
          <w:color w:val="00000A"/>
        </w:rPr>
        <w:t xml:space="preserve">towej </w:t>
      </w:r>
      <w:r w:rsidR="002B22E7">
        <w:rPr>
          <w:rFonts w:ascii="Cambria" w:eastAsia="Cambria" w:hAnsi="Cambria" w:cs="Cambria"/>
          <w:b/>
          <w:color w:val="00000A"/>
        </w:rPr>
        <w:t>i uzyskaniu pozwolenia na użytkowanie</w:t>
      </w:r>
      <w:r w:rsidR="007103C5">
        <w:rPr>
          <w:rFonts w:ascii="Cambria" w:eastAsia="Cambria" w:hAnsi="Cambria" w:cs="Cambria"/>
          <w:b/>
          <w:color w:val="00000A"/>
        </w:rPr>
        <w:t xml:space="preserve"> (dalej „Przedmiot Umowy”)</w:t>
      </w:r>
      <w:r>
        <w:rPr>
          <w:rFonts w:ascii="Cambria" w:eastAsia="Cambria" w:hAnsi="Cambria" w:cs="Cambria"/>
          <w:b/>
          <w:color w:val="00000A"/>
        </w:rPr>
        <w:t>.</w:t>
      </w:r>
    </w:p>
    <w:p w:rsidR="004D1896" w:rsidRDefault="00523487" w:rsidP="00C42181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Zapytanie jest elementem</w:t>
      </w:r>
      <w:r w:rsidR="00C42181">
        <w:rPr>
          <w:rFonts w:ascii="Cambria" w:eastAsia="Cambria" w:hAnsi="Cambria" w:cs="Cambria"/>
          <w:color w:val="00000A"/>
        </w:rPr>
        <w:t xml:space="preserve"> programu pt.</w:t>
      </w:r>
      <w:r>
        <w:rPr>
          <w:rFonts w:ascii="Cambria" w:eastAsia="Cambria" w:hAnsi="Cambria" w:cs="Cambria"/>
          <w:color w:val="00000A"/>
        </w:rPr>
        <w:t xml:space="preserve">: </w:t>
      </w:r>
      <w:r w:rsidR="00C42181" w:rsidRPr="00C42181">
        <w:rPr>
          <w:rFonts w:ascii="Cambria" w:eastAsia="Cambria" w:hAnsi="Cambria" w:cs="Cambria"/>
          <w:color w:val="00000A"/>
        </w:rPr>
        <w:t xml:space="preserve">Programu „Samodzielność – Aktywność – Mobilność!” Wspomagane Społeczności Mieszkaniowe, zwanego dalej „Programem”, jest stworzenie infrastruktury Wspomaganych Społeczności Mieszkaniowych (WSM). WSM mają służyć zapewnieniu niezależności osobom z </w:t>
      </w:r>
      <w:proofErr w:type="spellStart"/>
      <w:r w:rsidR="00C42181" w:rsidRPr="00C42181">
        <w:rPr>
          <w:rFonts w:ascii="Cambria" w:eastAsia="Cambria" w:hAnsi="Cambria" w:cs="Cambria"/>
          <w:color w:val="00000A"/>
        </w:rPr>
        <w:t>niepełnosprawnościami</w:t>
      </w:r>
      <w:proofErr w:type="spellEnd"/>
      <w:r w:rsidR="00C42181" w:rsidRPr="00C42181">
        <w:rPr>
          <w:rFonts w:ascii="Cambria" w:eastAsia="Cambria" w:hAnsi="Cambria" w:cs="Cambria"/>
          <w:color w:val="00000A"/>
        </w:rPr>
        <w:t xml:space="preserve"> w zakresie stylu życia i codziennych czynności. WSM mają jednocześnie umożliwiać świadczenie całodobowych usług wspomagających dostosowanych do indywidualnych potrzeb mieszkańców WSM.</w:t>
      </w:r>
      <w:r w:rsidR="002B22E7">
        <w:rPr>
          <w:rFonts w:ascii="Cambria" w:eastAsia="Cambria" w:hAnsi="Cambria" w:cs="Cambria"/>
          <w:color w:val="00000A"/>
        </w:rPr>
        <w:t xml:space="preserve"> </w:t>
      </w:r>
      <w:r w:rsidR="003F3E54">
        <w:rPr>
          <w:rFonts w:ascii="Cambria" w:eastAsia="Cambria" w:hAnsi="Cambria" w:cs="Cambria"/>
          <w:color w:val="00000A"/>
        </w:rPr>
        <w:t>I</w:t>
      </w:r>
      <w:r>
        <w:rPr>
          <w:rFonts w:ascii="Cambria" w:eastAsia="Cambria" w:hAnsi="Cambria" w:cs="Cambria"/>
          <w:color w:val="00000A"/>
        </w:rPr>
        <w:t>nformacje dotyczące opisu przedmiotu zapytania:</w:t>
      </w:r>
    </w:p>
    <w:p w:rsidR="006257CA" w:rsidRDefault="006257CA">
      <w:pPr>
        <w:pStyle w:val="Normalny1"/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Theme="minorHAnsi" w:hAnsiTheme="minorHAnsi" w:cstheme="minorHAnsi"/>
        </w:rPr>
        <w:t>W</w:t>
      </w:r>
      <w:r w:rsidRPr="00AC2CAD">
        <w:rPr>
          <w:rFonts w:asciiTheme="minorHAnsi" w:hAnsiTheme="minorHAnsi" w:cstheme="minorHAnsi"/>
        </w:rPr>
        <w:t>ykonanie proj</w:t>
      </w:r>
      <w:r w:rsidR="00C42181">
        <w:rPr>
          <w:rFonts w:asciiTheme="minorHAnsi" w:hAnsiTheme="minorHAnsi" w:cstheme="minorHAnsi"/>
        </w:rPr>
        <w:t>ektów</w:t>
      </w:r>
      <w:r w:rsidR="007543CE">
        <w:rPr>
          <w:rFonts w:asciiTheme="minorHAnsi" w:hAnsiTheme="minorHAnsi" w:cstheme="minorHAnsi"/>
        </w:rPr>
        <w:t>:</w:t>
      </w:r>
      <w:r w:rsidR="00C42181">
        <w:rPr>
          <w:rFonts w:asciiTheme="minorHAnsi" w:hAnsiTheme="minorHAnsi" w:cstheme="minorHAnsi"/>
        </w:rPr>
        <w:t xml:space="preserve"> budowlanego/ </w:t>
      </w:r>
      <w:r w:rsidR="007543CE">
        <w:rPr>
          <w:rFonts w:asciiTheme="minorHAnsi" w:hAnsiTheme="minorHAnsi" w:cstheme="minorHAnsi"/>
        </w:rPr>
        <w:t xml:space="preserve"> technicznego /wykonawczego</w:t>
      </w:r>
      <w:r w:rsidR="00DC372B">
        <w:rPr>
          <w:rFonts w:asciiTheme="minorHAnsi" w:hAnsiTheme="minorHAnsi" w:cstheme="minorHAnsi"/>
        </w:rPr>
        <w:t>/</w:t>
      </w:r>
      <w:r w:rsidRPr="00AC2CAD">
        <w:rPr>
          <w:rFonts w:asciiTheme="minorHAnsi" w:hAnsiTheme="minorHAnsi" w:cstheme="minorHAnsi"/>
        </w:rPr>
        <w:t xml:space="preserve"> do zamieszczonej dokumentacji </w:t>
      </w:r>
      <w:r w:rsidR="00873741">
        <w:rPr>
          <w:rFonts w:asciiTheme="minorHAnsi" w:hAnsiTheme="minorHAnsi" w:cstheme="minorHAnsi"/>
        </w:rPr>
        <w:t xml:space="preserve">projektowej </w:t>
      </w:r>
      <w:r>
        <w:rPr>
          <w:rFonts w:asciiTheme="minorHAnsi" w:hAnsiTheme="minorHAnsi" w:cstheme="minorHAnsi"/>
        </w:rPr>
        <w:t xml:space="preserve"> </w:t>
      </w:r>
      <w:r w:rsidRPr="00197CFF">
        <w:rPr>
          <w:rFonts w:asciiTheme="minorHAnsi" w:hAnsiTheme="minorHAnsi" w:cstheme="minorHAnsi"/>
        </w:rPr>
        <w:t xml:space="preserve">- </w:t>
      </w:r>
      <w:r w:rsidR="007543CE">
        <w:rPr>
          <w:rFonts w:ascii="Cambria" w:eastAsia="Cambria" w:hAnsi="Cambria" w:cs="Cambria"/>
          <w:b/>
          <w:color w:val="00000A"/>
        </w:rPr>
        <w:t>Załącznik nr 1</w:t>
      </w:r>
      <w:r w:rsidR="00655832">
        <w:rPr>
          <w:rFonts w:ascii="Cambria" w:eastAsia="Cambria" w:hAnsi="Cambria" w:cs="Cambria"/>
          <w:b/>
          <w:color w:val="00000A"/>
        </w:rPr>
        <w:t>.</w:t>
      </w:r>
    </w:p>
    <w:p w:rsidR="007543CE" w:rsidRDefault="007543CE">
      <w:pPr>
        <w:pStyle w:val="Normalny1"/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Wykonanie robót budowlanych obejmujących przedmiot zapytania.</w:t>
      </w:r>
    </w:p>
    <w:p w:rsidR="00747B07" w:rsidRPr="007543CE" w:rsidRDefault="00747B07" w:rsidP="00747B07">
      <w:pPr>
        <w:pStyle w:val="Normalny1"/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Theme="minorHAnsi" w:hAnsiTheme="minorHAnsi" w:cstheme="minorHAnsi"/>
        </w:rPr>
        <w:t xml:space="preserve">Uzyskanie wymaganych prawem a niezbędnych do zrealizowania całości prac i uzyskania pozwolenia na użytkowanie (bez względu na ich uwzględnienie lub nie w dokumentacji zapytania): </w:t>
      </w:r>
      <w:proofErr w:type="spellStart"/>
      <w:r>
        <w:rPr>
          <w:rFonts w:asciiTheme="minorHAnsi" w:hAnsiTheme="minorHAnsi" w:cstheme="minorHAnsi"/>
        </w:rPr>
        <w:t>zgód</w:t>
      </w:r>
      <w:proofErr w:type="spellEnd"/>
      <w:r>
        <w:rPr>
          <w:rFonts w:asciiTheme="minorHAnsi" w:hAnsiTheme="minorHAnsi" w:cstheme="minorHAnsi"/>
        </w:rPr>
        <w:t xml:space="preserve">, uzgodnień, oświadczeń i pozwoleń, </w:t>
      </w:r>
      <w:r w:rsidR="007103C5">
        <w:rPr>
          <w:rFonts w:asciiTheme="minorHAnsi" w:hAnsiTheme="minorHAnsi" w:cstheme="minorHAnsi"/>
        </w:rPr>
        <w:t xml:space="preserve">warunków </w:t>
      </w:r>
      <w:r>
        <w:rPr>
          <w:rFonts w:asciiTheme="minorHAnsi" w:hAnsiTheme="minorHAnsi" w:cstheme="minorHAnsi"/>
        </w:rPr>
        <w:t>dla realizowanego przedsięwzięcia.</w:t>
      </w:r>
    </w:p>
    <w:p w:rsidR="00747B07" w:rsidRDefault="00747B07">
      <w:pPr>
        <w:pStyle w:val="Normalny1"/>
        <w:widowControl w:val="0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Wyposażenie obiektu w elementy stałe oraz meble</w:t>
      </w:r>
      <w:r w:rsidR="00204B74">
        <w:rPr>
          <w:rFonts w:ascii="Cambria" w:eastAsia="Cambria" w:hAnsi="Cambria" w:cs="Cambria"/>
          <w:color w:val="00000A"/>
        </w:rPr>
        <w:t xml:space="preserve"> części mieszkalnej, sanitarnej i gospodarczej</w:t>
      </w:r>
      <w:r>
        <w:rPr>
          <w:rFonts w:ascii="Cambria" w:eastAsia="Cambria" w:hAnsi="Cambria" w:cs="Cambria"/>
          <w:color w:val="00000A"/>
        </w:rPr>
        <w:t xml:space="preserve">. </w:t>
      </w:r>
    </w:p>
    <w:p w:rsidR="004D1896" w:rsidRPr="003102BA" w:rsidRDefault="003102BA" w:rsidP="003102BA">
      <w:pPr>
        <w:pStyle w:val="Normalny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26" w:hanging="425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N</w:t>
      </w:r>
      <w:r w:rsidR="00523487" w:rsidRPr="003102BA">
        <w:rPr>
          <w:rFonts w:ascii="Cambria" w:eastAsia="Cambria" w:hAnsi="Cambria" w:cs="Cambria"/>
          <w:color w:val="00000A"/>
        </w:rPr>
        <w:t xml:space="preserve">ie dopuszcza </w:t>
      </w:r>
      <w:r>
        <w:rPr>
          <w:rFonts w:ascii="Cambria" w:eastAsia="Cambria" w:hAnsi="Cambria" w:cs="Cambria"/>
          <w:color w:val="00000A"/>
        </w:rPr>
        <w:t xml:space="preserve">się </w:t>
      </w:r>
      <w:r w:rsidR="00523487" w:rsidRPr="003102BA">
        <w:rPr>
          <w:rFonts w:ascii="Cambria" w:eastAsia="Cambria" w:hAnsi="Cambria" w:cs="Cambria"/>
          <w:color w:val="00000A"/>
        </w:rPr>
        <w:t>składania ofert częściowych.</w:t>
      </w:r>
    </w:p>
    <w:p w:rsidR="004D1896" w:rsidRDefault="003102BA">
      <w:pPr>
        <w:pStyle w:val="Normalny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Nie dopuszcza się</w:t>
      </w:r>
      <w:r w:rsidR="00523487">
        <w:rPr>
          <w:rFonts w:ascii="Cambria" w:eastAsia="Cambria" w:hAnsi="Cambria" w:cs="Cambria"/>
          <w:color w:val="00000A"/>
        </w:rPr>
        <w:t xml:space="preserve"> składania ofert wariantowych oraz nie dopuszcza</w:t>
      </w:r>
      <w:r>
        <w:rPr>
          <w:rFonts w:ascii="Cambria" w:eastAsia="Cambria" w:hAnsi="Cambria" w:cs="Cambria"/>
          <w:color w:val="00000A"/>
        </w:rPr>
        <w:t xml:space="preserve"> się</w:t>
      </w:r>
      <w:r w:rsidR="00523487">
        <w:rPr>
          <w:rFonts w:ascii="Cambria" w:eastAsia="Cambria" w:hAnsi="Cambria" w:cs="Cambria"/>
          <w:color w:val="00000A"/>
        </w:rPr>
        <w:t xml:space="preserve"> możliwości złożenia oferty w postaci katalogów elektronicznych lub dołączenia katalogów elektronicznych do oferty.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58"/>
        </w:tabs>
        <w:spacing w:before="120"/>
        <w:rPr>
          <w:rFonts w:ascii="Cambria" w:eastAsia="Cambria" w:hAnsi="Cambria" w:cs="Cambria"/>
          <w:color w:val="00000A"/>
        </w:rPr>
      </w:pPr>
      <w:bookmarkStart w:id="4" w:name="_heading=h.3dy6vkm" w:colFirst="0" w:colLast="0"/>
      <w:bookmarkEnd w:id="4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 xml:space="preserve">Termin wykonania </w:t>
      </w:r>
      <w:r w:rsidR="001858DB">
        <w:rPr>
          <w:rFonts w:ascii="Cambria" w:eastAsia="Cambria" w:hAnsi="Cambria" w:cs="Cambria"/>
          <w:b/>
          <w:color w:val="00000A"/>
        </w:rPr>
        <w:t>robót</w:t>
      </w:r>
    </w:p>
    <w:p w:rsidR="004D1896" w:rsidRPr="00DC372B" w:rsidRDefault="00523487" w:rsidP="00DC372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mbria" w:eastAsia="Cambria" w:hAnsi="Cambria" w:cs="Cambria"/>
          <w:color w:val="00000A"/>
          <w:highlight w:val="yellow"/>
        </w:rPr>
      </w:pPr>
      <w:r>
        <w:rPr>
          <w:rFonts w:ascii="Cambria" w:eastAsia="Cambria" w:hAnsi="Cambria" w:cs="Cambria"/>
          <w:color w:val="00000A"/>
        </w:rPr>
        <w:t xml:space="preserve">Termin realizacji </w:t>
      </w:r>
      <w:r w:rsidR="001858DB">
        <w:rPr>
          <w:rFonts w:ascii="Cambria" w:eastAsia="Cambria" w:hAnsi="Cambria" w:cs="Cambria"/>
          <w:color w:val="00000A"/>
        </w:rPr>
        <w:t xml:space="preserve">prac obejmujących </w:t>
      </w:r>
      <w:r w:rsidR="001858DB" w:rsidRPr="002B22E7">
        <w:rPr>
          <w:rFonts w:ascii="Cambria" w:eastAsia="Cambria" w:hAnsi="Cambria" w:cs="Cambria"/>
          <w:color w:val="00000A"/>
        </w:rPr>
        <w:t>zapytanie</w:t>
      </w:r>
      <w:r w:rsidRPr="002B22E7">
        <w:rPr>
          <w:rFonts w:ascii="Cambria" w:eastAsia="Cambria" w:hAnsi="Cambria" w:cs="Cambria"/>
          <w:color w:val="00000A"/>
        </w:rPr>
        <w:t xml:space="preserve">: </w:t>
      </w:r>
      <w:r w:rsidR="00046533" w:rsidRPr="002B22E7">
        <w:rPr>
          <w:rFonts w:ascii="Cambria" w:eastAsia="Cambria" w:hAnsi="Cambria" w:cs="Cambria"/>
          <w:b/>
          <w:color w:val="00000A"/>
        </w:rPr>
        <w:t>30.04</w:t>
      </w:r>
      <w:r w:rsidR="001858DB" w:rsidRPr="002B22E7">
        <w:rPr>
          <w:rFonts w:ascii="Cambria" w:eastAsia="Cambria" w:hAnsi="Cambria" w:cs="Cambria"/>
          <w:b/>
          <w:color w:val="00000A"/>
        </w:rPr>
        <w:t>.2025</w:t>
      </w:r>
      <w:r>
        <w:rPr>
          <w:rFonts w:ascii="Cambria" w:eastAsia="Cambria" w:hAnsi="Cambria" w:cs="Cambria"/>
          <w:b/>
          <w:color w:val="00000A"/>
        </w:rPr>
        <w:t xml:space="preserve"> r. </w:t>
      </w:r>
    </w:p>
    <w:p w:rsidR="00DC372B" w:rsidRDefault="00DC372B" w:rsidP="00DC372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520"/>
        <w:rPr>
          <w:rFonts w:ascii="Cambria" w:eastAsia="Cambria" w:hAnsi="Cambria" w:cs="Cambria"/>
          <w:color w:val="00000A"/>
          <w:highlight w:val="yellow"/>
        </w:rPr>
      </w:pP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510"/>
        <w:rPr>
          <w:rFonts w:ascii="Cambria" w:eastAsia="Cambria" w:hAnsi="Cambria" w:cs="Cambria"/>
          <w:color w:val="00000A"/>
        </w:rPr>
      </w:pPr>
      <w:bookmarkStart w:id="5" w:name="_heading=h.1t3h5sf" w:colFirst="0" w:colLast="0"/>
      <w:bookmarkEnd w:id="5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 xml:space="preserve">Warunki udziału w postępowaniu </w:t>
      </w:r>
      <w:r w:rsidR="00031F77">
        <w:rPr>
          <w:rFonts w:ascii="Cambria" w:eastAsia="Cambria" w:hAnsi="Cambria" w:cs="Cambria"/>
          <w:b/>
          <w:color w:val="00000A"/>
        </w:rPr>
        <w:t>ofertowym</w:t>
      </w:r>
    </w:p>
    <w:p w:rsidR="004D1896" w:rsidRPr="00DC372B" w:rsidRDefault="00031F77" w:rsidP="00031F77">
      <w:pPr>
        <w:pStyle w:val="Normalny1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postępowaniu </w:t>
      </w:r>
      <w:r w:rsidR="00655832">
        <w:rPr>
          <w:rFonts w:ascii="Cambria" w:eastAsia="Cambria" w:hAnsi="Cambria" w:cs="Cambria"/>
          <w:color w:val="00000A"/>
        </w:rPr>
        <w:t xml:space="preserve">ofertowym </w:t>
      </w:r>
      <w:r w:rsidR="00523487" w:rsidRPr="00031F77">
        <w:rPr>
          <w:rFonts w:ascii="Cambria" w:eastAsia="Cambria" w:hAnsi="Cambria" w:cs="Cambria"/>
          <w:color w:val="00000A"/>
        </w:rPr>
        <w:t xml:space="preserve">mogą ubiegać się </w:t>
      </w:r>
      <w:r>
        <w:rPr>
          <w:rFonts w:ascii="Cambria" w:eastAsia="Cambria" w:hAnsi="Cambria" w:cs="Cambria"/>
          <w:color w:val="00000A"/>
        </w:rPr>
        <w:t>oferenci</w:t>
      </w:r>
      <w:r w:rsidR="00523487" w:rsidRPr="00031F77">
        <w:rPr>
          <w:rFonts w:ascii="Cambria" w:eastAsia="Cambria" w:hAnsi="Cambria" w:cs="Cambria"/>
          <w:color w:val="00000A"/>
        </w:rPr>
        <w:t>, którzy</w:t>
      </w:r>
      <w:r w:rsidR="00523487" w:rsidRPr="00031F77">
        <w:rPr>
          <w:b/>
          <w:color w:val="00000A"/>
          <w:sz w:val="24"/>
          <w:szCs w:val="24"/>
        </w:rPr>
        <w:t xml:space="preserve"> </w:t>
      </w:r>
      <w:r w:rsidR="00523487" w:rsidRPr="00031F77">
        <w:rPr>
          <w:rFonts w:ascii="Cambria" w:eastAsia="Cambria" w:hAnsi="Cambria" w:cs="Cambria"/>
          <w:b/>
          <w:color w:val="00000A"/>
        </w:rPr>
        <w:t xml:space="preserve">posiadają środki finansowe lub zdolność </w:t>
      </w:r>
      <w:r w:rsidR="00523487" w:rsidRPr="00DC372B">
        <w:rPr>
          <w:rFonts w:ascii="Cambria" w:eastAsia="Cambria" w:hAnsi="Cambria" w:cs="Cambria"/>
          <w:b/>
          <w:color w:val="00000A"/>
        </w:rPr>
        <w:t>kredytową</w:t>
      </w:r>
      <w:r w:rsidR="00523487" w:rsidRPr="00DC372B">
        <w:rPr>
          <w:rFonts w:ascii="Cambria" w:eastAsia="Cambria" w:hAnsi="Cambria" w:cs="Cambria"/>
          <w:color w:val="00000A"/>
        </w:rPr>
        <w:t xml:space="preserve"> w wysokości nie niższej niż</w:t>
      </w:r>
      <w:r w:rsidR="00523487" w:rsidRPr="00DC372B">
        <w:rPr>
          <w:rFonts w:ascii="Cambria" w:eastAsia="Cambria" w:hAnsi="Cambria" w:cs="Cambria"/>
          <w:b/>
          <w:color w:val="00000A"/>
        </w:rPr>
        <w:t xml:space="preserve"> </w:t>
      </w:r>
      <w:r w:rsidR="00F46603" w:rsidRPr="00DC372B">
        <w:rPr>
          <w:rFonts w:ascii="Cambria" w:eastAsia="Cambria" w:hAnsi="Cambria" w:cs="Cambria"/>
          <w:b/>
          <w:color w:val="00000A"/>
        </w:rPr>
        <w:t>5</w:t>
      </w:r>
      <w:r w:rsidR="00523487" w:rsidRPr="00DC372B">
        <w:rPr>
          <w:rFonts w:ascii="Cambria" w:eastAsia="Cambria" w:hAnsi="Cambria" w:cs="Cambria"/>
          <w:b/>
          <w:color w:val="00000A"/>
        </w:rPr>
        <w:t xml:space="preserve"> 000 000,00 zł </w:t>
      </w:r>
      <w:r w:rsidR="00523487" w:rsidRPr="00DC372B">
        <w:rPr>
          <w:rFonts w:ascii="Cambria" w:eastAsia="Cambria" w:hAnsi="Cambria" w:cs="Cambria"/>
          <w:color w:val="00000A"/>
        </w:rPr>
        <w:t>(</w:t>
      </w:r>
      <w:r w:rsidR="00F46603" w:rsidRPr="00DC372B">
        <w:rPr>
          <w:rFonts w:ascii="Cambria" w:eastAsia="Cambria" w:hAnsi="Cambria" w:cs="Cambria"/>
          <w:color w:val="00000A"/>
        </w:rPr>
        <w:t xml:space="preserve">pięć </w:t>
      </w:r>
      <w:r w:rsidR="00523487" w:rsidRPr="00DC372B">
        <w:rPr>
          <w:rFonts w:ascii="Cambria" w:eastAsia="Cambria" w:hAnsi="Cambria" w:cs="Cambria"/>
          <w:color w:val="00000A"/>
        </w:rPr>
        <w:t>milion</w:t>
      </w:r>
      <w:r w:rsidR="00F46603" w:rsidRPr="00DC372B">
        <w:rPr>
          <w:rFonts w:ascii="Cambria" w:eastAsia="Cambria" w:hAnsi="Cambria" w:cs="Cambria"/>
          <w:color w:val="00000A"/>
        </w:rPr>
        <w:t>ów</w:t>
      </w:r>
      <w:r w:rsidR="00523487" w:rsidRPr="00DC372B">
        <w:rPr>
          <w:rFonts w:ascii="Cambria" w:eastAsia="Cambria" w:hAnsi="Cambria" w:cs="Cambria"/>
          <w:color w:val="00000A"/>
        </w:rPr>
        <w:t xml:space="preserve"> złotych).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i/>
          <w:color w:val="00000A"/>
        </w:rPr>
        <w:t>W przypadku składania oferty wspólnej ww. warunek wykonawcy mogą spełniać łącznie.</w:t>
      </w:r>
    </w:p>
    <w:p w:rsidR="004D1896" w:rsidRDefault="00655832">
      <w:pPr>
        <w:pStyle w:val="Normalny1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Dopuszcza się do złożenia oferty przez podmioty</w:t>
      </w:r>
      <w:r w:rsidR="00EB0E3D">
        <w:rPr>
          <w:rFonts w:ascii="Cambria" w:eastAsia="Cambria" w:hAnsi="Cambria" w:cs="Cambria"/>
          <w:color w:val="00000A"/>
        </w:rPr>
        <w:t>, które wykażą, że posiadają</w:t>
      </w:r>
      <w:r>
        <w:rPr>
          <w:rFonts w:ascii="Cambria" w:eastAsia="Cambria" w:hAnsi="Cambria" w:cs="Cambria"/>
          <w:color w:val="00000A"/>
        </w:rPr>
        <w:t xml:space="preserve"> poniższe </w:t>
      </w:r>
      <w:r w:rsidR="00523487">
        <w:rPr>
          <w:rFonts w:ascii="Cambria" w:eastAsia="Cambria" w:hAnsi="Cambria" w:cs="Cambria"/>
          <w:b/>
          <w:color w:val="00000A"/>
        </w:rPr>
        <w:t>zdolności techniczne lub zawodowe</w:t>
      </w:r>
      <w:r w:rsidR="00523487">
        <w:rPr>
          <w:rFonts w:ascii="Cambria" w:eastAsia="Cambria" w:hAnsi="Cambria" w:cs="Cambria"/>
          <w:color w:val="00000A"/>
        </w:rPr>
        <w:t>:</w:t>
      </w:r>
    </w:p>
    <w:p w:rsidR="004D1896" w:rsidRPr="009E3981" w:rsidRDefault="00523487">
      <w:pPr>
        <w:pStyle w:val="Normalny1"/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 w:rsidRPr="009E3981">
        <w:rPr>
          <w:rFonts w:ascii="Cambria" w:eastAsia="Cambria" w:hAnsi="Cambria" w:cs="Cambria"/>
          <w:color w:val="00000A"/>
        </w:rPr>
        <w:t xml:space="preserve">w okresie ostatnich </w:t>
      </w:r>
      <w:r w:rsidRPr="009E3981">
        <w:rPr>
          <w:rFonts w:ascii="Cambria" w:eastAsia="Cambria" w:hAnsi="Cambria" w:cs="Cambria"/>
          <w:b/>
          <w:color w:val="00000A"/>
        </w:rPr>
        <w:t>pięciu lat</w:t>
      </w:r>
      <w:r w:rsidRPr="009E3981">
        <w:rPr>
          <w:rFonts w:ascii="Cambria" w:eastAsia="Cambria" w:hAnsi="Cambria" w:cs="Cambria"/>
          <w:color w:val="00000A"/>
        </w:rPr>
        <w:t xml:space="preserve"> przed upływem terminu składania ofert, a jeżeli okres prowadzenia działalności jest krótszy, to w tym okresie, wykonali należycie co </w:t>
      </w:r>
      <w:r w:rsidRPr="009E3981">
        <w:rPr>
          <w:rFonts w:ascii="Cambria" w:eastAsia="Cambria" w:hAnsi="Cambria" w:cs="Cambria"/>
          <w:b/>
          <w:color w:val="00000A"/>
        </w:rPr>
        <w:t xml:space="preserve">najmniej dwa zamówienia, z których każde: </w:t>
      </w:r>
    </w:p>
    <w:p w:rsidR="0085724C" w:rsidRPr="0085724C" w:rsidRDefault="0085724C" w:rsidP="0085724C">
      <w:pPr>
        <w:pStyle w:val="Normalny1"/>
        <w:widowControl w:val="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rPr>
          <w:rFonts w:asciiTheme="minorHAnsi" w:eastAsia="Cambria" w:hAnsiTheme="minorHAnsi" w:cs="Cambria"/>
          <w:color w:val="00000A"/>
        </w:rPr>
      </w:pPr>
      <w:r w:rsidRPr="0085724C">
        <w:rPr>
          <w:rFonts w:asciiTheme="minorHAnsi" w:eastAsia="Cambria" w:hAnsiTheme="minorHAnsi" w:cs="Cambria"/>
          <w:color w:val="00000A"/>
        </w:rPr>
        <w:t xml:space="preserve">obejmowało swoim zakresem </w:t>
      </w:r>
      <w:r>
        <w:rPr>
          <w:rFonts w:asciiTheme="minorHAnsi" w:eastAsia="Cambria" w:hAnsiTheme="minorHAnsi" w:cs="Cambria"/>
          <w:color w:val="00000A"/>
        </w:rPr>
        <w:t>prace projektowe</w:t>
      </w:r>
      <w:r w:rsidRPr="0085724C">
        <w:rPr>
          <w:rFonts w:asciiTheme="minorHAnsi" w:hAnsiTheme="minorHAnsi"/>
        </w:rPr>
        <w:t xml:space="preserve"> konstrukcji drewnianej modułowej prefabrykowanej</w:t>
      </w:r>
      <w:r w:rsidRPr="0085724C">
        <w:rPr>
          <w:rFonts w:asciiTheme="minorHAnsi" w:eastAsia="Cambria" w:hAnsiTheme="minorHAnsi" w:cs="Cambria"/>
          <w:color w:val="00000A"/>
        </w:rPr>
        <w:t>;</w:t>
      </w:r>
    </w:p>
    <w:p w:rsidR="004D1896" w:rsidRPr="0085724C" w:rsidRDefault="00523487">
      <w:pPr>
        <w:pStyle w:val="Normalny1"/>
        <w:widowControl w:val="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rPr>
          <w:rFonts w:asciiTheme="minorHAnsi" w:eastAsia="Cambria" w:hAnsiTheme="minorHAnsi" w:cs="Cambria"/>
          <w:color w:val="00000A"/>
        </w:rPr>
      </w:pPr>
      <w:r w:rsidRPr="0085724C">
        <w:rPr>
          <w:rFonts w:asciiTheme="minorHAnsi" w:eastAsia="Cambria" w:hAnsiTheme="minorHAnsi" w:cs="Cambria"/>
          <w:color w:val="00000A"/>
        </w:rPr>
        <w:t xml:space="preserve">obejmowało swoim zakresem roboty budowlane </w:t>
      </w:r>
      <w:r w:rsidR="009E3981" w:rsidRPr="0085724C">
        <w:rPr>
          <w:rFonts w:asciiTheme="minorHAnsi" w:hAnsiTheme="minorHAnsi"/>
        </w:rPr>
        <w:t>inwestycji w konstrukcji drewnianej modułowej prefabrykowanej</w:t>
      </w:r>
      <w:r w:rsidRPr="0085724C">
        <w:rPr>
          <w:rFonts w:asciiTheme="minorHAnsi" w:eastAsia="Cambria" w:hAnsiTheme="minorHAnsi" w:cs="Cambria"/>
          <w:color w:val="00000A"/>
        </w:rPr>
        <w:t>;</w:t>
      </w:r>
    </w:p>
    <w:p w:rsidR="004D1896" w:rsidRDefault="00523487">
      <w:pPr>
        <w:pStyle w:val="Normalny1"/>
        <w:widowControl w:val="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lastRenderedPageBreak/>
        <w:t>obejmowało roboty budowlane w budynku o </w:t>
      </w:r>
      <w:sdt>
        <w:sdtPr>
          <w:tag w:val="goog_rdk_5"/>
          <w:id w:val="6875835"/>
        </w:sdtPr>
        <w:sdtContent/>
      </w:sdt>
      <w:sdt>
        <w:sdtPr>
          <w:tag w:val="goog_rdk_6"/>
          <w:id w:val="6875836"/>
        </w:sdtPr>
        <w:sdtContent/>
      </w:sdt>
      <w:sdt>
        <w:sdtPr>
          <w:tag w:val="goog_rdk_7"/>
          <w:id w:val="6875837"/>
        </w:sdtPr>
        <w:sdtContent/>
      </w:sdt>
      <w:sdt>
        <w:sdtPr>
          <w:tag w:val="goog_rdk_8"/>
          <w:id w:val="6875838"/>
        </w:sdtPr>
        <w:sdtContent/>
      </w:sdt>
      <w:r w:rsidR="009E3981">
        <w:rPr>
          <w:rFonts w:ascii="Cambria" w:eastAsia="Cambria" w:hAnsi="Cambria" w:cs="Cambria"/>
          <w:b/>
          <w:color w:val="00000A"/>
        </w:rPr>
        <w:t xml:space="preserve">min. </w:t>
      </w:r>
      <w:r w:rsidR="00046533">
        <w:rPr>
          <w:rFonts w:ascii="Cambria" w:eastAsia="Cambria" w:hAnsi="Cambria" w:cs="Cambria"/>
          <w:b/>
          <w:color w:val="00000A"/>
        </w:rPr>
        <w:t>1</w:t>
      </w:r>
      <w:r>
        <w:rPr>
          <w:rFonts w:ascii="Cambria" w:eastAsia="Cambria" w:hAnsi="Cambria" w:cs="Cambria"/>
          <w:b/>
          <w:color w:val="00000A"/>
        </w:rPr>
        <w:t xml:space="preserve"> kondygnacjach</w:t>
      </w:r>
      <w:r>
        <w:rPr>
          <w:rFonts w:ascii="Cambria" w:eastAsia="Cambria" w:hAnsi="Cambria" w:cs="Cambria"/>
          <w:color w:val="00000A"/>
        </w:rPr>
        <w:t xml:space="preserve"> nadziemnych oraz o powierzchni użytkowej </w:t>
      </w:r>
      <w:r w:rsidR="00046533">
        <w:rPr>
          <w:rFonts w:ascii="Cambria" w:eastAsia="Cambria" w:hAnsi="Cambria" w:cs="Cambria"/>
          <w:b/>
          <w:color w:val="00000A"/>
        </w:rPr>
        <w:t>min. 500</w:t>
      </w:r>
      <w:r>
        <w:rPr>
          <w:rFonts w:ascii="Cambria" w:eastAsia="Cambria" w:hAnsi="Cambria" w:cs="Cambria"/>
          <w:b/>
          <w:color w:val="00000A"/>
        </w:rPr>
        <w:t xml:space="preserve"> m2</w:t>
      </w:r>
      <w:r>
        <w:rPr>
          <w:rFonts w:ascii="Cambria" w:eastAsia="Cambria" w:hAnsi="Cambria" w:cs="Cambria"/>
          <w:color w:val="00000A"/>
        </w:rPr>
        <w:t>;</w:t>
      </w:r>
    </w:p>
    <w:p w:rsidR="004D1896" w:rsidRDefault="0080185D">
      <w:pPr>
        <w:pStyle w:val="Normalny1"/>
        <w:widowControl w:val="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obejmowało roboty budowlane </w:t>
      </w:r>
      <w:r w:rsidR="00523487">
        <w:rPr>
          <w:rFonts w:ascii="Cambria" w:eastAsia="Cambria" w:hAnsi="Cambria" w:cs="Cambria"/>
          <w:color w:val="00000A"/>
        </w:rPr>
        <w:t xml:space="preserve">o wartości co najmniej </w:t>
      </w:r>
      <w:sdt>
        <w:sdtPr>
          <w:tag w:val="goog_rdk_9"/>
          <w:id w:val="6875839"/>
        </w:sdtPr>
        <w:sdtContent/>
      </w:sdt>
      <w:r w:rsidR="00046533">
        <w:rPr>
          <w:rFonts w:ascii="Cambria" w:eastAsia="Cambria" w:hAnsi="Cambria" w:cs="Cambria"/>
          <w:b/>
          <w:color w:val="00000A"/>
        </w:rPr>
        <w:t>2</w:t>
      </w:r>
      <w:r w:rsidR="00523487">
        <w:rPr>
          <w:rFonts w:ascii="Cambria" w:eastAsia="Cambria" w:hAnsi="Cambria" w:cs="Cambria"/>
          <w:b/>
          <w:color w:val="00000A"/>
        </w:rPr>
        <w:t> 000 000,00 zł brutto</w:t>
      </w:r>
      <w:r w:rsidR="00523487">
        <w:rPr>
          <w:rFonts w:ascii="Cambria" w:eastAsia="Cambria" w:hAnsi="Cambria" w:cs="Cambria"/>
          <w:color w:val="00000A"/>
        </w:rPr>
        <w:t xml:space="preserve"> (</w:t>
      </w:r>
      <w:r w:rsidR="00046533">
        <w:rPr>
          <w:rFonts w:ascii="Cambria" w:eastAsia="Cambria" w:hAnsi="Cambria" w:cs="Cambria"/>
          <w:color w:val="00000A"/>
        </w:rPr>
        <w:t>dwa</w:t>
      </w:r>
      <w:r w:rsidR="00523487">
        <w:rPr>
          <w:rFonts w:ascii="Cambria" w:eastAsia="Cambria" w:hAnsi="Cambria" w:cs="Cambria"/>
          <w:color w:val="00000A"/>
        </w:rPr>
        <w:t xml:space="preserve"> miliony  złotych);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i/>
          <w:color w:val="00000A"/>
        </w:rPr>
        <w:t>W przypadku składania oferty wspólnej ww. warunek musi spełniać co najmniej jeden z wykonawców w całości.</w:t>
      </w:r>
    </w:p>
    <w:p w:rsidR="0080185D" w:rsidRDefault="0080185D">
      <w:pPr>
        <w:pStyle w:val="Normalny1"/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dysponują lub będą dysponowali konstruktorem</w:t>
      </w:r>
      <w:r w:rsidRPr="0080185D">
        <w:rPr>
          <w:rFonts w:ascii="Cambria" w:eastAsia="Cambria" w:hAnsi="Cambria" w:cs="Cambria"/>
          <w:color w:val="00000A"/>
        </w:rPr>
        <w:t xml:space="preserve"> z doświadczeniem przy </w:t>
      </w:r>
      <w:r>
        <w:rPr>
          <w:rFonts w:ascii="Cambria" w:eastAsia="Cambria" w:hAnsi="Cambria" w:cs="Cambria"/>
          <w:color w:val="00000A"/>
        </w:rPr>
        <w:t>p</w:t>
      </w:r>
      <w:r w:rsidR="00DC372B">
        <w:rPr>
          <w:rFonts w:ascii="Cambria" w:eastAsia="Cambria" w:hAnsi="Cambria" w:cs="Cambria"/>
          <w:color w:val="00000A"/>
        </w:rPr>
        <w:t>rojektowaniu co najmniej dwóch i</w:t>
      </w:r>
      <w:r w:rsidRPr="0080185D">
        <w:rPr>
          <w:rFonts w:ascii="Cambria" w:eastAsia="Cambria" w:hAnsi="Cambria" w:cs="Cambria"/>
          <w:color w:val="00000A"/>
        </w:rPr>
        <w:t xml:space="preserve">nwestycji mieszkalnych lub użyteczności publicznej w technologii drewnianej </w:t>
      </w:r>
      <w:r>
        <w:rPr>
          <w:rFonts w:ascii="Cambria" w:eastAsia="Cambria" w:hAnsi="Cambria" w:cs="Cambria"/>
          <w:color w:val="00000A"/>
        </w:rPr>
        <w:t>modułowej</w:t>
      </w:r>
      <w:r w:rsidR="00046533">
        <w:rPr>
          <w:rFonts w:ascii="Cambria" w:eastAsia="Cambria" w:hAnsi="Cambria" w:cs="Cambria"/>
          <w:color w:val="00000A"/>
        </w:rPr>
        <w:t>.</w:t>
      </w:r>
    </w:p>
    <w:p w:rsidR="004D1896" w:rsidRDefault="00523487">
      <w:pPr>
        <w:pStyle w:val="Normalny1"/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dysponują lub będą dysponowali </w:t>
      </w:r>
      <w:r>
        <w:rPr>
          <w:rFonts w:ascii="Cambria" w:eastAsia="Cambria" w:hAnsi="Cambria" w:cs="Cambria"/>
          <w:b/>
          <w:color w:val="00000A"/>
        </w:rPr>
        <w:t>osobami</w:t>
      </w:r>
      <w:r>
        <w:rPr>
          <w:rFonts w:ascii="Cambria" w:eastAsia="Cambria" w:hAnsi="Cambria" w:cs="Cambria"/>
          <w:color w:val="00000A"/>
        </w:rPr>
        <w:t xml:space="preserve"> </w:t>
      </w:r>
      <w:r>
        <w:rPr>
          <w:rFonts w:ascii="Cambria" w:eastAsia="Cambria" w:hAnsi="Cambria" w:cs="Cambria"/>
          <w:b/>
          <w:color w:val="00000A"/>
        </w:rPr>
        <w:t>wyznaczonymi do kierowania robotami</w:t>
      </w:r>
      <w:r>
        <w:rPr>
          <w:rFonts w:ascii="Cambria" w:eastAsia="Cambria" w:hAnsi="Cambria" w:cs="Cambria"/>
          <w:color w:val="00000A"/>
        </w:rPr>
        <w:t>, posiadającymi uprawnienia budowlane do wykonywania samodzielnych funkcji technicznych w budownictwie, w </w:t>
      </w:r>
      <w:r>
        <w:rPr>
          <w:rFonts w:ascii="Cambria" w:eastAsia="Cambria" w:hAnsi="Cambria" w:cs="Cambria"/>
          <w:b/>
          <w:color w:val="00000A"/>
        </w:rPr>
        <w:t>następujących specjalnościach</w:t>
      </w:r>
      <w:r>
        <w:rPr>
          <w:rFonts w:ascii="Cambria" w:eastAsia="Cambria" w:hAnsi="Cambria" w:cs="Cambria"/>
          <w:color w:val="00000A"/>
        </w:rPr>
        <w:t>:</w:t>
      </w:r>
    </w:p>
    <w:p w:rsidR="004D1896" w:rsidRDefault="00523487">
      <w:pPr>
        <w:pStyle w:val="Normalny1"/>
        <w:widowControl w:val="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konstrukcyjno-budowlanej (bez ograniczeń) - </w:t>
      </w:r>
      <w:r>
        <w:rPr>
          <w:rFonts w:ascii="Cambria" w:eastAsia="Cambria" w:hAnsi="Cambria" w:cs="Cambria"/>
          <w:b/>
          <w:color w:val="00000A"/>
        </w:rPr>
        <w:t>min. 1 osoba</w:t>
      </w:r>
      <w:r>
        <w:rPr>
          <w:rFonts w:ascii="Cambria" w:eastAsia="Cambria" w:hAnsi="Cambria" w:cs="Cambria"/>
          <w:color w:val="00000A"/>
        </w:rPr>
        <w:t>;</w:t>
      </w:r>
    </w:p>
    <w:p w:rsidR="004D1896" w:rsidRDefault="00523487">
      <w:pPr>
        <w:pStyle w:val="Normalny1"/>
        <w:widowControl w:val="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instalacyjnej w zakresie sieci, instalacji i urządzeń cieplnych, wentylacyjnych, klimatyzacyjnych, gazowych, wodociągowych i kanalizacyjnych (bez ograniczeń) - </w:t>
      </w:r>
      <w:r>
        <w:rPr>
          <w:rFonts w:ascii="Cambria" w:eastAsia="Cambria" w:hAnsi="Cambria" w:cs="Cambria"/>
          <w:b/>
          <w:color w:val="00000A"/>
        </w:rPr>
        <w:t>min. 1 osoba</w:t>
      </w:r>
      <w:r>
        <w:rPr>
          <w:rFonts w:ascii="Cambria" w:eastAsia="Cambria" w:hAnsi="Cambria" w:cs="Cambria"/>
          <w:color w:val="00000A"/>
        </w:rPr>
        <w:t>;</w:t>
      </w:r>
    </w:p>
    <w:p w:rsidR="004D1896" w:rsidRDefault="00523487">
      <w:pPr>
        <w:pStyle w:val="Normalny1"/>
        <w:widowControl w:val="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instalacyjnej w zakresie sieci, instalacji i urządzeń elektrycznych i elektroenergetycznych (bez ograniczeń) - </w:t>
      </w:r>
      <w:r>
        <w:rPr>
          <w:rFonts w:ascii="Cambria" w:eastAsia="Cambria" w:hAnsi="Cambria" w:cs="Cambria"/>
          <w:b/>
          <w:color w:val="00000A"/>
        </w:rPr>
        <w:t>min. 1 osoba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- z których </w:t>
      </w:r>
      <w:r>
        <w:rPr>
          <w:rFonts w:ascii="Cambria" w:eastAsia="Cambria" w:hAnsi="Cambria" w:cs="Cambria"/>
          <w:b/>
          <w:color w:val="00000A"/>
        </w:rPr>
        <w:t>każda po</w:t>
      </w:r>
      <w:r w:rsidR="0080185D">
        <w:rPr>
          <w:rFonts w:ascii="Cambria" w:eastAsia="Cambria" w:hAnsi="Cambria" w:cs="Cambria"/>
          <w:b/>
          <w:color w:val="00000A"/>
        </w:rPr>
        <w:t>siada co najmniej 3</w:t>
      </w:r>
      <w:r>
        <w:rPr>
          <w:rFonts w:ascii="Cambria" w:eastAsia="Cambria" w:hAnsi="Cambria" w:cs="Cambria"/>
          <w:b/>
          <w:color w:val="00000A"/>
        </w:rPr>
        <w:t xml:space="preserve"> letnie doświadczenie</w:t>
      </w:r>
      <w:r>
        <w:rPr>
          <w:rFonts w:ascii="Cambria" w:eastAsia="Cambria" w:hAnsi="Cambria" w:cs="Cambria"/>
          <w:color w:val="00000A"/>
        </w:rPr>
        <w:t xml:space="preserve"> w nadzorowaniu lub kierowaniu robotami budowlanymi, liczone od dnia uzyskania uprawnień do pełnienia samodzielnych funkcji technicznych w budownictwie w posiadanej specjalności.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bookmarkStart w:id="6" w:name="_heading=h.4d34og8" w:colFirst="0" w:colLast="0"/>
      <w:bookmarkEnd w:id="6"/>
      <w:r>
        <w:rPr>
          <w:rFonts w:ascii="Cambria" w:eastAsia="Cambria" w:hAnsi="Cambria" w:cs="Cambria"/>
          <w:color w:val="00000A"/>
        </w:rPr>
        <w:t>Uprawnienia i kwalifikacje, o których mowa powyżej, powinny być zgodne z ustawą z 7 lipca 1994 r. Prawo budowlane i przepisami wykonawczymi. Dopuszcza się uprawnienia i kwalifikacje nadane na podstawie wcześniej obowiązujących przepisów, jak również uzyskane w innych państwach, na zasadach określonych w przepisach odrębnych.</w:t>
      </w:r>
    </w:p>
    <w:p w:rsidR="004D1896" w:rsidRDefault="00877BDE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N</w:t>
      </w:r>
      <w:r w:rsidR="00523487">
        <w:rPr>
          <w:rFonts w:ascii="Cambria" w:eastAsia="Cambria" w:hAnsi="Cambria" w:cs="Cambria"/>
          <w:b/>
          <w:color w:val="00000A"/>
        </w:rPr>
        <w:t xml:space="preserve">ie dopuszcza </w:t>
      </w:r>
      <w:r>
        <w:rPr>
          <w:rFonts w:ascii="Cambria" w:eastAsia="Cambria" w:hAnsi="Cambria" w:cs="Cambria"/>
          <w:b/>
          <w:color w:val="00000A"/>
        </w:rPr>
        <w:t xml:space="preserve">się </w:t>
      </w:r>
      <w:r w:rsidR="00523487">
        <w:rPr>
          <w:rFonts w:ascii="Cambria" w:eastAsia="Cambria" w:hAnsi="Cambria" w:cs="Cambria"/>
          <w:b/>
          <w:color w:val="00000A"/>
        </w:rPr>
        <w:t>aby jedna osoba pełniła więcej niż jedną funkcję z wyżej wymienionych specjalności.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454"/>
        <w:rPr>
          <w:rFonts w:ascii="Cambria" w:eastAsia="Cambria" w:hAnsi="Cambria" w:cs="Cambria"/>
          <w:color w:val="00000A"/>
        </w:rPr>
      </w:pPr>
      <w:bookmarkStart w:id="7" w:name="_heading=h.2s8eyo1" w:colFirst="0" w:colLast="0"/>
      <w:bookmarkEnd w:id="7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 xml:space="preserve">Podstawy wykluczenia </w:t>
      </w:r>
      <w:r w:rsidR="00285AEC">
        <w:rPr>
          <w:rFonts w:ascii="Cambria" w:eastAsia="Cambria" w:hAnsi="Cambria" w:cs="Cambria"/>
          <w:b/>
          <w:color w:val="00000A"/>
        </w:rPr>
        <w:t xml:space="preserve">lub nieważnienia </w:t>
      </w:r>
      <w:r>
        <w:rPr>
          <w:rFonts w:ascii="Cambria" w:eastAsia="Cambria" w:hAnsi="Cambria" w:cs="Cambria"/>
          <w:b/>
          <w:color w:val="00000A"/>
        </w:rPr>
        <w:t> postępowania</w:t>
      </w:r>
      <w:r w:rsidR="0080185D">
        <w:rPr>
          <w:rFonts w:ascii="Cambria" w:eastAsia="Cambria" w:hAnsi="Cambria" w:cs="Cambria"/>
          <w:b/>
          <w:color w:val="00000A"/>
        </w:rPr>
        <w:t xml:space="preserve"> ofertowego</w:t>
      </w:r>
    </w:p>
    <w:p w:rsidR="00285AEC" w:rsidRDefault="00285AEC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 w:rsidRPr="00285AEC">
        <w:rPr>
          <w:rFonts w:ascii="Cambria" w:eastAsia="Cambria" w:hAnsi="Cambria" w:cs="Cambria"/>
          <w:color w:val="00000A"/>
        </w:rPr>
        <w:t>Zamawiający zastrzega sobie prawo unieważnienia postępowania na każdym etapie bez podania przyczyny.</w:t>
      </w:r>
    </w:p>
    <w:p w:rsidR="004D1896" w:rsidRDefault="00877BDE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</w:t>
      </w:r>
      <w:r w:rsidR="00523487">
        <w:rPr>
          <w:rFonts w:ascii="Cambria" w:eastAsia="Cambria" w:hAnsi="Cambria" w:cs="Cambria"/>
          <w:color w:val="00000A"/>
        </w:rPr>
        <w:t>rzewiduje</w:t>
      </w:r>
      <w:r>
        <w:rPr>
          <w:rFonts w:ascii="Cambria" w:eastAsia="Cambria" w:hAnsi="Cambria" w:cs="Cambria"/>
          <w:color w:val="00000A"/>
        </w:rPr>
        <w:t xml:space="preserve"> się</w:t>
      </w:r>
      <w:r w:rsidR="00523487">
        <w:rPr>
          <w:rFonts w:ascii="Cambria" w:eastAsia="Cambria" w:hAnsi="Cambria" w:cs="Cambria"/>
          <w:color w:val="00000A"/>
        </w:rPr>
        <w:t>, wykluczenie wykonawcy:</w:t>
      </w:r>
    </w:p>
    <w:p w:rsidR="004D1896" w:rsidRDefault="00523487">
      <w:pPr>
        <w:pStyle w:val="Normalny1"/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który w sposób zawiniony poważnie naruszył obowiązki zawodowe, co podważa jego uczciwość, w szczególności gdy wykonawca w wyniku zamierzonego działania lub rażącego niedbalstwa nie wykonał lub nienależycie wykonał zamówienie, co zamawiający jest w stanie wykazać za pomocą stosownych dowodów;</w:t>
      </w:r>
    </w:p>
    <w:p w:rsidR="004D1896" w:rsidRDefault="00523487">
      <w:pPr>
        <w:pStyle w:val="Normalny1"/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który, z przyczyn leżących po jego stronie, w znacznym stopniu lub zakresie nie wykonał lub nienależycie wykonał albo długotrwale nienależycie wykonywał istotne zobowiązanie wynikające z wcześniejszej umowy, co doprowadziło do wypowiedzenia lub odstąpienia od umowy, odszkodowania, wykonania zastępczego lub realizacji uprawnień z tytułu rękojmi za wady;</w:t>
      </w:r>
    </w:p>
    <w:p w:rsidR="004D1896" w:rsidRDefault="00523487">
      <w:pPr>
        <w:pStyle w:val="Normalny1"/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który w wyniku zamierzonego działania lub rażącego niedbalstwa wprowadził zamawiającego w błąd przy przedstawianiu informacji, że nie podlega wykluczeniu, spełnia warunki udziału w postępowaniu </w:t>
      </w:r>
      <w:r w:rsidR="006866D1">
        <w:rPr>
          <w:rFonts w:ascii="Cambria" w:eastAsia="Cambria" w:hAnsi="Cambria" w:cs="Cambria"/>
          <w:color w:val="00000A"/>
        </w:rPr>
        <w:t xml:space="preserve">ofertowym </w:t>
      </w:r>
      <w:r>
        <w:rPr>
          <w:rFonts w:ascii="Cambria" w:eastAsia="Cambria" w:hAnsi="Cambria" w:cs="Cambria"/>
          <w:color w:val="00000A"/>
        </w:rPr>
        <w:t>lub kryteria selekcji, co mogło mieć istotny wpływ na decyzje podejmowane przez zamawiającego w postępowaniu o udzielenie zamówienia, lub który zataił te informacje lub nie jest w stanie przedstawić wymaganych podmiotowych środków dowodowych;</w:t>
      </w:r>
    </w:p>
    <w:p w:rsidR="004D1896" w:rsidRDefault="00523487">
      <w:pPr>
        <w:pStyle w:val="Normalny1"/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który w wyniku lekkomyślności lub niedbalstwa przedstawił informacje wprowadzające w błąd, co mogło mieć istotny wpływ na decyzje podejmowane przez zamawiającego w postępowaniu o udzielenie zamówienia.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bookmarkStart w:id="8" w:name="_heading=h.17dp8vu" w:colFirst="0" w:colLast="0"/>
      <w:bookmarkEnd w:id="8"/>
    </w:p>
    <w:p w:rsidR="004D1896" w:rsidRPr="0085724C" w:rsidRDefault="0085724C" w:rsidP="0085724C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 w:rsidRPr="0085724C">
        <w:rPr>
          <w:rFonts w:ascii="Cambria" w:eastAsia="Cambria" w:hAnsi="Cambria" w:cs="Cambria"/>
          <w:b/>
          <w:color w:val="00000A"/>
        </w:rPr>
        <w:t xml:space="preserve">Instrukcja dla oferentów </w:t>
      </w:r>
    </w:p>
    <w:p w:rsidR="004D1896" w:rsidRDefault="0085724C">
      <w:pPr>
        <w:pStyle w:val="Normalny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Oferent </w:t>
      </w:r>
      <w:r w:rsidR="00523487">
        <w:rPr>
          <w:rFonts w:ascii="Cambria" w:eastAsia="Cambria" w:hAnsi="Cambria" w:cs="Cambria"/>
          <w:color w:val="00000A"/>
        </w:rPr>
        <w:t xml:space="preserve">zobowiązany jest dołączyć aktualne na dzień składania ofert </w:t>
      </w:r>
      <w:r w:rsidR="00523487">
        <w:rPr>
          <w:rFonts w:ascii="Cambria" w:eastAsia="Cambria" w:hAnsi="Cambria" w:cs="Cambria"/>
          <w:b/>
          <w:color w:val="00000A"/>
        </w:rPr>
        <w:t xml:space="preserve">oświadczenie o spełnianiu warunków udziału w postępowaniu </w:t>
      </w:r>
      <w:r>
        <w:rPr>
          <w:rFonts w:ascii="Cambria" w:eastAsia="Cambria" w:hAnsi="Cambria" w:cs="Cambria"/>
          <w:b/>
          <w:color w:val="00000A"/>
        </w:rPr>
        <w:t>ofertowym.</w:t>
      </w:r>
      <w:r w:rsidR="00523487">
        <w:rPr>
          <w:rFonts w:ascii="Cambria" w:eastAsia="Cambria" w:hAnsi="Cambria" w:cs="Cambria"/>
          <w:color w:val="00000A"/>
        </w:rPr>
        <w:t>.</w:t>
      </w:r>
    </w:p>
    <w:p w:rsidR="004D1896" w:rsidRDefault="00523487">
      <w:pPr>
        <w:pStyle w:val="Normalny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lastRenderedPageBreak/>
        <w:t>Informacje zawarte w oświadczeniu, o którym mowa w ust. 1 stanowią wstępne potwierdzenie, że wykonawca nie podlega wykluczeniu oraz spełnia warunki udziału w postępowaniu.</w:t>
      </w:r>
    </w:p>
    <w:p w:rsidR="004D1896" w:rsidRDefault="00523487">
      <w:pPr>
        <w:pStyle w:val="Normalny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W celu potwierdzenia spełniania przez wykonawcę warunków udziału w postępowaniu dotyczących sytuacji ekonomicznej lub finansowej</w:t>
      </w:r>
      <w:r>
        <w:rPr>
          <w:rFonts w:ascii="Cambria" w:eastAsia="Cambria" w:hAnsi="Cambria" w:cs="Cambria"/>
          <w:color w:val="00000A"/>
        </w:rPr>
        <w:t xml:space="preserve">, zamawiający </w:t>
      </w:r>
      <w:r w:rsidR="00246B06">
        <w:rPr>
          <w:rFonts w:ascii="Cambria" w:eastAsia="Cambria" w:hAnsi="Cambria" w:cs="Cambria"/>
          <w:color w:val="00000A"/>
        </w:rPr>
        <w:t xml:space="preserve">może wezwać </w:t>
      </w:r>
      <w:r>
        <w:rPr>
          <w:rFonts w:ascii="Cambria" w:eastAsia="Cambria" w:hAnsi="Cambria" w:cs="Cambria"/>
          <w:color w:val="00000A"/>
        </w:rPr>
        <w:t>go do złożenia następujących środków dowodowych:</w:t>
      </w:r>
    </w:p>
    <w:p w:rsidR="004D1896" w:rsidRDefault="00523487">
      <w:pPr>
        <w:pStyle w:val="Normalny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informacji banku lub spółdzielczej kasy oszczędnościowo-kredytowej</w:t>
      </w:r>
      <w:r>
        <w:rPr>
          <w:rFonts w:ascii="Cambria" w:eastAsia="Cambria" w:hAnsi="Cambria" w:cs="Cambria"/>
          <w:color w:val="00000A"/>
        </w:rPr>
        <w:t xml:space="preserve"> potwierdzającej wysokość posiadanych środków finansowych lub zdolność kredytową wykonawcy, w okresie nie wcześniejszym niż 1 miesiąc przed jej złożeniem.</w:t>
      </w:r>
    </w:p>
    <w:p w:rsidR="004D1896" w:rsidRDefault="00523487">
      <w:pPr>
        <w:pStyle w:val="Normalny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 xml:space="preserve">W celu potwierdzenia spełniania przez wykonawcę warunków udziału w postępowaniu dotyczących zdolności technicznej lub zawodowej, </w:t>
      </w:r>
      <w:r>
        <w:rPr>
          <w:rFonts w:ascii="Cambria" w:eastAsia="Cambria" w:hAnsi="Cambria" w:cs="Cambria"/>
          <w:color w:val="00000A"/>
        </w:rPr>
        <w:t xml:space="preserve">zamawiający </w:t>
      </w:r>
      <w:r w:rsidR="00246B06">
        <w:rPr>
          <w:rFonts w:ascii="Cambria" w:eastAsia="Cambria" w:hAnsi="Cambria" w:cs="Cambria"/>
          <w:color w:val="00000A"/>
        </w:rPr>
        <w:t xml:space="preserve">może wezwać go </w:t>
      </w:r>
      <w:r>
        <w:rPr>
          <w:rFonts w:ascii="Cambria" w:eastAsia="Cambria" w:hAnsi="Cambria" w:cs="Cambria"/>
          <w:color w:val="00000A"/>
        </w:rPr>
        <w:t xml:space="preserve">do złożenia następujących </w:t>
      </w:r>
      <w:r w:rsidR="00AD0368">
        <w:rPr>
          <w:rFonts w:ascii="Cambria" w:eastAsia="Cambria" w:hAnsi="Cambria" w:cs="Cambria"/>
          <w:color w:val="00000A"/>
        </w:rPr>
        <w:t>dokumentów</w:t>
      </w:r>
      <w:r>
        <w:rPr>
          <w:rFonts w:ascii="Cambria" w:eastAsia="Cambria" w:hAnsi="Cambria" w:cs="Cambria"/>
          <w:color w:val="00000A"/>
        </w:rPr>
        <w:t>:</w:t>
      </w:r>
    </w:p>
    <w:p w:rsidR="00117F17" w:rsidRPr="00117F17" w:rsidRDefault="00117F17" w:rsidP="00117F17">
      <w:pPr>
        <w:pStyle w:val="Normalny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b/>
          <w:color w:val="00000A"/>
        </w:rPr>
      </w:pPr>
      <w:r w:rsidRPr="0085724C">
        <w:rPr>
          <w:rFonts w:ascii="Cambria" w:eastAsia="Cambria" w:hAnsi="Cambria" w:cs="Cambria"/>
          <w:b/>
          <w:color w:val="00000A"/>
        </w:rPr>
        <w:t xml:space="preserve">wykaz </w:t>
      </w:r>
      <w:r>
        <w:rPr>
          <w:rFonts w:ascii="Cambria" w:eastAsia="Cambria" w:hAnsi="Cambria" w:cs="Cambria"/>
          <w:b/>
          <w:color w:val="00000A"/>
        </w:rPr>
        <w:t>prac projektowych</w:t>
      </w:r>
      <w:r w:rsidRPr="0085724C">
        <w:rPr>
          <w:rFonts w:ascii="Cambria" w:eastAsia="Cambria" w:hAnsi="Cambria" w:cs="Cambria"/>
          <w:color w:val="00000A"/>
        </w:rPr>
        <w:t xml:space="preserve">, wykonanych nie wcześniej niż w okresie ostatnich 5 lat, a jeżeli okres prowadzenia działalności jest krótszy - w tym okresie, wraz z podaniem ich rodzaju, wartości, daty i miejsca wykonania oraz podmiotów, na rzecz których roboty te zostały wykonane, oraz załączeniem dowodów określających, czy te </w:t>
      </w:r>
      <w:r>
        <w:rPr>
          <w:rFonts w:ascii="Cambria" w:eastAsia="Cambria" w:hAnsi="Cambria" w:cs="Cambria"/>
          <w:color w:val="00000A"/>
        </w:rPr>
        <w:t xml:space="preserve">prace </w:t>
      </w:r>
      <w:r w:rsidRPr="0085724C">
        <w:rPr>
          <w:rFonts w:ascii="Cambria" w:eastAsia="Cambria" w:hAnsi="Cambria" w:cs="Cambria"/>
          <w:color w:val="00000A"/>
        </w:rPr>
        <w:t>zostały wykonane należycie, przy czym dowodami, o których mowa, są referencje bądź inne dokumenty sporządzone przez podmiot, na rzecz którego roboty budowlane zostały wykonane, a jeżeli wykonawca z przyczyn niezależnych od niego nie jest w stanie uzyskać tych dokumentów - inne odpowiednie dokumenty</w:t>
      </w:r>
      <w:r>
        <w:rPr>
          <w:rFonts w:ascii="Cambria" w:eastAsia="Cambria" w:hAnsi="Cambria" w:cs="Cambria"/>
          <w:color w:val="00000A"/>
        </w:rPr>
        <w:t>.</w:t>
      </w:r>
    </w:p>
    <w:p w:rsidR="004D1896" w:rsidRPr="0085724C" w:rsidRDefault="00523487" w:rsidP="0085724C">
      <w:pPr>
        <w:pStyle w:val="Normalny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b/>
          <w:color w:val="00000A"/>
        </w:rPr>
      </w:pPr>
      <w:r w:rsidRPr="0085724C">
        <w:rPr>
          <w:rFonts w:ascii="Cambria" w:eastAsia="Cambria" w:hAnsi="Cambria" w:cs="Cambria"/>
          <w:b/>
          <w:color w:val="00000A"/>
        </w:rPr>
        <w:t>wykaz robót budowlanych</w:t>
      </w:r>
      <w:r w:rsidRPr="0085724C">
        <w:rPr>
          <w:rFonts w:ascii="Cambria" w:eastAsia="Cambria" w:hAnsi="Cambria" w:cs="Cambria"/>
          <w:color w:val="00000A"/>
        </w:rPr>
        <w:t>, wykonanych nie wcześniej niż w okresie ostatnich 5 lat, a jeżeli okres prowadzenia działalności jest krótszy - w tym okresie, wraz z podaniem ich rodzaju, wartości, daty i miejsca wykonania oraz podmiotów, na rzecz których roboty te zostały wykonane, oraz załączeniem dowodów określających, czy te roboty budowlane zostały wykonane należycie, przy czym dowodami, o których mowa, są referencje bądź inne dokumenty sporządzone przez podmiot, na rzecz którego roboty budowlane zostały wykonane, a jeżeli wykonawca z przyczyn niezależnych od niego nie jest w stanie uzyskać tych dokumentów - inne odpowiednie dokumenty</w:t>
      </w:r>
      <w:r w:rsidR="0085724C">
        <w:rPr>
          <w:rFonts w:ascii="Cambria" w:eastAsia="Cambria" w:hAnsi="Cambria" w:cs="Cambria"/>
          <w:color w:val="00000A"/>
        </w:rPr>
        <w:t>.</w:t>
      </w:r>
    </w:p>
    <w:p w:rsidR="004D1896" w:rsidRDefault="00523487">
      <w:pPr>
        <w:pStyle w:val="Normalny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 w:rsidRPr="0085724C">
        <w:rPr>
          <w:rFonts w:ascii="Cambria" w:eastAsia="Cambria" w:hAnsi="Cambria" w:cs="Cambria"/>
          <w:b/>
          <w:color w:val="00000A"/>
        </w:rPr>
        <w:t>wykaz osób</w:t>
      </w:r>
      <w:r w:rsidRPr="0085724C">
        <w:rPr>
          <w:rFonts w:ascii="Cambria" w:eastAsia="Cambria" w:hAnsi="Cambria" w:cs="Cambria"/>
          <w:color w:val="00000A"/>
        </w:rPr>
        <w:t xml:space="preserve">, skierowanych przez wykonawcę do realizacji </w:t>
      </w:r>
      <w:r w:rsidR="0085724C">
        <w:rPr>
          <w:rFonts w:ascii="Cambria" w:eastAsia="Cambria" w:hAnsi="Cambria" w:cs="Cambria"/>
          <w:color w:val="00000A"/>
        </w:rPr>
        <w:t>prac</w:t>
      </w:r>
      <w:r w:rsidRPr="0085724C">
        <w:rPr>
          <w:rFonts w:ascii="Cambria" w:eastAsia="Cambria" w:hAnsi="Cambria" w:cs="Cambria"/>
          <w:color w:val="00000A"/>
        </w:rPr>
        <w:t>, w szczególności odpowiedzialnych za świadczenie usług</w:t>
      </w:r>
      <w:r w:rsidR="00117F17">
        <w:rPr>
          <w:rFonts w:ascii="Cambria" w:eastAsia="Cambria" w:hAnsi="Cambria" w:cs="Cambria"/>
          <w:color w:val="00000A"/>
        </w:rPr>
        <w:t xml:space="preserve"> projektowania, kontroli jakości lub kierowania</w:t>
      </w:r>
      <w:r w:rsidRPr="0085724C">
        <w:rPr>
          <w:rFonts w:ascii="Cambria" w:eastAsia="Cambria" w:hAnsi="Cambria" w:cs="Cambria"/>
          <w:color w:val="00000A"/>
        </w:rPr>
        <w:t xml:space="preserve"> robotami budowlanymi, wraz z informacjami na temat ich kwalifikacji zawodowych, uprawnień, doświadczenia i wykształcenia niezbędnych do wykonania zamówienia publicznego, a także zakresu wykonywanych przez nie czynności oraz informacją o podstawie do dysponowania tymi osobami.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bookmarkStart w:id="9" w:name="_heading=h.3rdcrjn" w:colFirst="0" w:colLast="0"/>
      <w:bookmarkEnd w:id="9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bookmarkStart w:id="10" w:name="_heading=h.lnxbz9" w:colFirst="0" w:colLast="0"/>
      <w:bookmarkEnd w:id="10"/>
      <w:r>
        <w:rPr>
          <w:rFonts w:ascii="Cambria" w:eastAsia="Cambria" w:hAnsi="Cambria" w:cs="Cambria"/>
          <w:b/>
          <w:color w:val="00000A"/>
        </w:rPr>
        <w:t>Komunikacja w postępowaniu</w:t>
      </w:r>
      <w:r w:rsidR="00285AEC">
        <w:rPr>
          <w:rFonts w:ascii="Cambria" w:eastAsia="Cambria" w:hAnsi="Cambria" w:cs="Cambria"/>
          <w:b/>
          <w:color w:val="00000A"/>
        </w:rPr>
        <w:t xml:space="preserve"> ofertowym</w:t>
      </w:r>
    </w:p>
    <w:p w:rsidR="004D1896" w:rsidRDefault="00523487">
      <w:pPr>
        <w:pStyle w:val="Normalny1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Komunikacja między zamawiającym a wykonawcami, wymiana informacji oraz przekazywanie dokumentów lub oświadczeń między zamawiającym a wykonawcą,  odbywa się przy użyciu środków komunikacji elektronicznej. Przez środki komunikacji elektronicznej rozumie się środki komunikacji elektronicznej zdefiniowane w ustawie z dnia 18 lipca 2002 r. o świadczeniu usług drogą elektroniczną (</w:t>
      </w:r>
      <w:proofErr w:type="spellStart"/>
      <w:r>
        <w:rPr>
          <w:rFonts w:ascii="Cambria" w:eastAsia="Cambria" w:hAnsi="Cambria" w:cs="Cambria"/>
          <w:color w:val="00000A"/>
        </w:rPr>
        <w:t>t.j</w:t>
      </w:r>
      <w:proofErr w:type="spellEnd"/>
      <w:r>
        <w:rPr>
          <w:rFonts w:ascii="Cambria" w:eastAsia="Cambria" w:hAnsi="Cambria" w:cs="Cambria"/>
          <w:color w:val="00000A"/>
        </w:rPr>
        <w:t>. Dz. U. z 2020 r. poz. 344).</w:t>
      </w:r>
    </w:p>
    <w:p w:rsidR="004D1896" w:rsidRDefault="00523487">
      <w:pPr>
        <w:pStyle w:val="Normalny1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Komunikacja w formie poczty elektronicznej odbywa się przy użyciu adresu: </w:t>
      </w:r>
      <w:r w:rsidR="00246B06">
        <w:rPr>
          <w:rFonts w:ascii="Cambria" w:eastAsia="Cambria" w:hAnsi="Cambria" w:cs="Cambria"/>
          <w:color w:val="00000A"/>
          <w:u w:val="single"/>
        </w:rPr>
        <w:t>tono</w:t>
      </w:r>
      <w:r>
        <w:rPr>
          <w:rFonts w:ascii="Cambria" w:eastAsia="Cambria" w:hAnsi="Cambria" w:cs="Cambria"/>
          <w:color w:val="00000A"/>
          <w:u w:val="single"/>
        </w:rPr>
        <w:t>@laski.edu.pl</w:t>
      </w:r>
    </w:p>
    <w:p w:rsidR="004D1896" w:rsidRPr="00F46603" w:rsidRDefault="00523487">
      <w:pPr>
        <w:pStyle w:val="Normalny1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 w:rsidRPr="00F46603">
        <w:rPr>
          <w:rFonts w:ascii="Cambria" w:eastAsia="Cambria" w:hAnsi="Cambria" w:cs="Cambria"/>
          <w:color w:val="00000A"/>
        </w:rPr>
        <w:t>Osobą uprawnioną do komunikowania się z wykonawcami jest: Artur Niegrzybowski, tel. (22) 752-30-00.</w:t>
      </w:r>
    </w:p>
    <w:p w:rsidR="004D1896" w:rsidRDefault="00523487">
      <w:pPr>
        <w:pStyle w:val="Normalny1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korespondencji kierowanej do zamawiającego </w:t>
      </w:r>
      <w:r w:rsidR="00117F17">
        <w:rPr>
          <w:rFonts w:ascii="Cambria" w:eastAsia="Cambria" w:hAnsi="Cambria" w:cs="Cambria"/>
          <w:color w:val="00000A"/>
        </w:rPr>
        <w:t>oferenci</w:t>
      </w:r>
      <w:r>
        <w:rPr>
          <w:rFonts w:ascii="Cambria" w:eastAsia="Cambria" w:hAnsi="Cambria" w:cs="Cambria"/>
          <w:color w:val="00000A"/>
        </w:rPr>
        <w:t xml:space="preserve"> powinni posługiwać się numerem postępowania</w:t>
      </w:r>
      <w:r w:rsidR="00AD0368">
        <w:rPr>
          <w:rFonts w:ascii="Cambria" w:eastAsia="Cambria" w:hAnsi="Cambria" w:cs="Cambria"/>
          <w:color w:val="00000A"/>
        </w:rPr>
        <w:t xml:space="preserve"> ofertowego</w:t>
      </w:r>
      <w:r>
        <w:rPr>
          <w:rFonts w:ascii="Cambria" w:eastAsia="Cambria" w:hAnsi="Cambria" w:cs="Cambria"/>
          <w:color w:val="00000A"/>
        </w:rPr>
        <w:t>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bookmarkStart w:id="11" w:name="_heading=h.35nkun2" w:colFirst="0" w:colLast="0"/>
      <w:bookmarkEnd w:id="11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Opis sposobu przygotowywania oferty</w:t>
      </w:r>
    </w:p>
    <w:p w:rsidR="004D1896" w:rsidRDefault="00523487">
      <w:pPr>
        <w:pStyle w:val="Normalny1"/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Wykonawca może złożyć tylko jedną ofertę.</w:t>
      </w:r>
    </w:p>
    <w:p w:rsidR="004300A0" w:rsidRDefault="00523487">
      <w:pPr>
        <w:pStyle w:val="Normalny1"/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Oferta powinna zostać sporządzona </w:t>
      </w:r>
      <w:r>
        <w:rPr>
          <w:rFonts w:ascii="Cambria" w:eastAsia="Cambria" w:hAnsi="Cambria" w:cs="Cambria"/>
          <w:b/>
          <w:color w:val="00000A"/>
        </w:rPr>
        <w:t>wg wzoru</w:t>
      </w:r>
      <w:r>
        <w:rPr>
          <w:rFonts w:ascii="Cambria" w:eastAsia="Cambria" w:hAnsi="Cambria" w:cs="Cambria"/>
          <w:color w:val="00000A"/>
        </w:rPr>
        <w:t xml:space="preserve">, jaki stanowi </w:t>
      </w:r>
      <w:r w:rsidRPr="00F46603">
        <w:rPr>
          <w:rFonts w:ascii="Cambria" w:eastAsia="Cambria" w:hAnsi="Cambria" w:cs="Cambria"/>
          <w:b/>
          <w:color w:val="00000A"/>
        </w:rPr>
        <w:t xml:space="preserve">Załącznik Nr </w:t>
      </w:r>
      <w:r w:rsidR="00246B06">
        <w:rPr>
          <w:rFonts w:ascii="Cambria" w:eastAsia="Cambria" w:hAnsi="Cambria" w:cs="Cambria"/>
          <w:b/>
          <w:color w:val="00000A"/>
        </w:rPr>
        <w:t>2</w:t>
      </w:r>
      <w:r w:rsidRPr="00F46603">
        <w:rPr>
          <w:rFonts w:ascii="Cambria" w:eastAsia="Cambria" w:hAnsi="Cambria" w:cs="Cambria"/>
          <w:color w:val="00000A"/>
        </w:rPr>
        <w:t>.</w:t>
      </w:r>
      <w:r>
        <w:rPr>
          <w:rFonts w:ascii="Cambria" w:eastAsia="Cambria" w:hAnsi="Cambria" w:cs="Cambria"/>
          <w:color w:val="00000A"/>
        </w:rPr>
        <w:t xml:space="preserve"> </w:t>
      </w:r>
    </w:p>
    <w:p w:rsidR="004D1896" w:rsidRPr="00B47E5B" w:rsidRDefault="00523487">
      <w:pPr>
        <w:pStyle w:val="Normalny1"/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 w:rsidRPr="004300A0">
        <w:rPr>
          <w:rFonts w:ascii="Cambria" w:eastAsia="Cambria" w:hAnsi="Cambria" w:cs="Cambria"/>
          <w:color w:val="00000A"/>
        </w:rPr>
        <w:t>Wraz z ofertą wykonawca jest zobowiązany złożyć</w:t>
      </w:r>
      <w:r w:rsidR="004300A0" w:rsidRPr="004300A0">
        <w:rPr>
          <w:rFonts w:ascii="Cambria" w:eastAsia="Cambria" w:hAnsi="Cambria" w:cs="Cambria"/>
          <w:color w:val="00000A"/>
        </w:rPr>
        <w:t xml:space="preserve"> zamawiającemu do akceptacji </w:t>
      </w:r>
      <w:r w:rsidR="004300A0" w:rsidRPr="004300A0">
        <w:rPr>
          <w:rFonts w:ascii="Cambria" w:eastAsia="Cambria" w:hAnsi="Cambria" w:cs="Cambria"/>
          <w:b/>
          <w:color w:val="00000A"/>
        </w:rPr>
        <w:t>harmonogram rzeczowo-finansowy.</w:t>
      </w:r>
      <w:r w:rsidR="004300A0" w:rsidRPr="004300A0">
        <w:rPr>
          <w:rFonts w:ascii="Cambria" w:eastAsia="Cambria" w:hAnsi="Cambria" w:cs="Cambria"/>
          <w:color w:val="00000A"/>
        </w:rPr>
        <w:t xml:space="preserve"> Harmonogram musi uwzględniać podział realizacji całości zadania na miesięczne </w:t>
      </w:r>
      <w:r w:rsidR="004300A0" w:rsidRPr="004300A0">
        <w:rPr>
          <w:rFonts w:ascii="Cambria" w:eastAsia="Cambria" w:hAnsi="Cambria" w:cs="Cambria"/>
        </w:rPr>
        <w:t>etapy, z wyodrębnionymi miesięcznymi okresami rozliczeniowymi, obejmującymi roboty zrealizowane i odebrane w danym okresie rozliczeniowym, rozpoczynającymi się każdego pierwszego dnia miesiąca.</w:t>
      </w:r>
      <w:r w:rsidR="004300A0">
        <w:rPr>
          <w:rFonts w:ascii="Cambria" w:eastAsia="Cambria" w:hAnsi="Cambria" w:cs="Cambria"/>
          <w:color w:val="00000A"/>
        </w:rPr>
        <w:t xml:space="preserve"> Harmonogram musi uwzględnić rozliczenie końcowe na kwotę co najmniej 5% kwoty wynagrodzenia wykonawcy</w:t>
      </w:r>
      <w:sdt>
        <w:sdtPr>
          <w:tag w:val="goog_rdk_24"/>
          <w:id w:val="6875902"/>
        </w:sdtPr>
        <w:sdtContent>
          <w:r w:rsidR="004300A0">
            <w:t>.</w:t>
          </w:r>
        </w:sdtContent>
      </w:sdt>
    </w:p>
    <w:p w:rsidR="00B47E5B" w:rsidRPr="00B47E5B" w:rsidRDefault="00B47E5B">
      <w:pPr>
        <w:pStyle w:val="Normalny1"/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Theme="minorHAnsi" w:eastAsia="Cambria" w:hAnsiTheme="minorHAnsi" w:cs="Cambria"/>
          <w:color w:val="00000A"/>
        </w:rPr>
      </w:pPr>
      <w:r w:rsidRPr="00B47E5B">
        <w:rPr>
          <w:rFonts w:asciiTheme="minorHAnsi" w:hAnsiTheme="minorHAnsi"/>
        </w:rPr>
        <w:t xml:space="preserve">Wraz z </w:t>
      </w:r>
      <w:r>
        <w:rPr>
          <w:rFonts w:asciiTheme="minorHAnsi" w:hAnsiTheme="minorHAnsi"/>
        </w:rPr>
        <w:t>ofertą wykonawca jest zobowią</w:t>
      </w:r>
      <w:r w:rsidR="009B13C7">
        <w:rPr>
          <w:rFonts w:asciiTheme="minorHAnsi" w:hAnsiTheme="minorHAnsi"/>
        </w:rPr>
        <w:t>zany złożyć informacje dotyczące</w:t>
      </w:r>
      <w:r>
        <w:rPr>
          <w:rFonts w:asciiTheme="minorHAnsi" w:hAnsiTheme="minorHAnsi"/>
        </w:rPr>
        <w:t>:</w:t>
      </w:r>
    </w:p>
    <w:p w:rsidR="00B47E5B" w:rsidRPr="00204B74" w:rsidRDefault="00B47E5B" w:rsidP="003A6528">
      <w:pPr>
        <w:pStyle w:val="Normalny1"/>
        <w:widowControl w:val="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ind w:left="567" w:hanging="181"/>
        <w:rPr>
          <w:rFonts w:asciiTheme="minorHAnsi" w:eastAsia="Cambria" w:hAnsiTheme="minorHAnsi" w:cs="Cambria"/>
          <w:b/>
          <w:color w:val="00000A"/>
        </w:rPr>
      </w:pPr>
      <w:r w:rsidRPr="00204B74">
        <w:rPr>
          <w:rFonts w:asciiTheme="minorHAnsi" w:hAnsiTheme="minorHAnsi"/>
          <w:b/>
        </w:rPr>
        <w:lastRenderedPageBreak/>
        <w:t>technologii wykonania</w:t>
      </w:r>
      <w:r w:rsidR="009B13C7" w:rsidRPr="00204B74">
        <w:rPr>
          <w:rFonts w:asciiTheme="minorHAnsi" w:hAnsiTheme="minorHAnsi"/>
          <w:b/>
        </w:rPr>
        <w:t xml:space="preserve"> ścian, stropów oraz dachu</w:t>
      </w:r>
    </w:p>
    <w:p w:rsidR="00B47E5B" w:rsidRPr="00204B74" w:rsidRDefault="00204B74" w:rsidP="003A6528">
      <w:pPr>
        <w:pStyle w:val="Normalny1"/>
        <w:widowControl w:val="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ind w:left="567" w:hanging="181"/>
        <w:rPr>
          <w:rFonts w:asciiTheme="minorHAnsi" w:eastAsia="Cambria" w:hAnsiTheme="minorHAnsi" w:cs="Cambria"/>
          <w:b/>
          <w:color w:val="00000A"/>
        </w:rPr>
      </w:pPr>
      <w:r w:rsidRPr="00204B74">
        <w:rPr>
          <w:rFonts w:asciiTheme="minorHAnsi" w:hAnsiTheme="minorHAnsi"/>
          <w:b/>
        </w:rPr>
        <w:t xml:space="preserve">zestawienia </w:t>
      </w:r>
      <w:r w:rsidR="00B47E5B" w:rsidRPr="00204B74">
        <w:rPr>
          <w:rFonts w:asciiTheme="minorHAnsi" w:hAnsiTheme="minorHAnsi"/>
          <w:b/>
        </w:rPr>
        <w:t xml:space="preserve">zaproponowanych elementów wyposażenia w szczególności: </w:t>
      </w:r>
      <w:r w:rsidRPr="00204B74">
        <w:rPr>
          <w:rFonts w:asciiTheme="minorHAnsi" w:hAnsiTheme="minorHAnsi"/>
          <w:b/>
        </w:rPr>
        <w:t xml:space="preserve">systemu ogrzewania, </w:t>
      </w:r>
      <w:r w:rsidR="0090239E" w:rsidRPr="00204B74">
        <w:rPr>
          <w:rFonts w:asciiTheme="minorHAnsi" w:hAnsiTheme="minorHAnsi"/>
          <w:b/>
        </w:rPr>
        <w:t>kotłów,</w:t>
      </w:r>
      <w:r w:rsidRPr="00204B74">
        <w:rPr>
          <w:rFonts w:asciiTheme="minorHAnsi" w:hAnsiTheme="minorHAnsi"/>
          <w:b/>
        </w:rPr>
        <w:t xml:space="preserve"> stolarki, oświetlenia, teletechniki,</w:t>
      </w:r>
      <w:r w:rsidR="009B13C7" w:rsidRPr="00204B74">
        <w:rPr>
          <w:rFonts w:asciiTheme="minorHAnsi" w:hAnsiTheme="minorHAnsi"/>
          <w:b/>
        </w:rPr>
        <w:t xml:space="preserve"> wyposażenia kuchni</w:t>
      </w:r>
      <w:r w:rsidRPr="00204B74">
        <w:rPr>
          <w:rFonts w:asciiTheme="minorHAnsi" w:hAnsiTheme="minorHAnsi"/>
          <w:b/>
        </w:rPr>
        <w:t xml:space="preserve"> i łazienek</w:t>
      </w:r>
      <w:r w:rsidR="009B13C7" w:rsidRPr="00204B74">
        <w:rPr>
          <w:rFonts w:asciiTheme="minorHAnsi" w:hAnsiTheme="minorHAnsi"/>
          <w:b/>
        </w:rPr>
        <w:t>,</w:t>
      </w:r>
      <w:r w:rsidR="00B47E5B" w:rsidRPr="00204B74">
        <w:rPr>
          <w:rFonts w:asciiTheme="minorHAnsi" w:hAnsiTheme="minorHAnsi"/>
          <w:b/>
        </w:rPr>
        <w:t xml:space="preserve"> armatury, okładzin podłogowych i ściennych</w:t>
      </w:r>
    </w:p>
    <w:p w:rsidR="00747B07" w:rsidRPr="00204B74" w:rsidRDefault="00204B74" w:rsidP="003A6528">
      <w:pPr>
        <w:pStyle w:val="Normalny1"/>
        <w:widowControl w:val="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ind w:left="567" w:hanging="181"/>
        <w:rPr>
          <w:rFonts w:asciiTheme="minorHAnsi" w:eastAsia="Cambria" w:hAnsiTheme="minorHAnsi" w:cs="Cambria"/>
          <w:b/>
          <w:color w:val="00000A"/>
        </w:rPr>
      </w:pPr>
      <w:r w:rsidRPr="00204B74">
        <w:rPr>
          <w:rFonts w:asciiTheme="minorHAnsi" w:hAnsiTheme="minorHAnsi"/>
          <w:b/>
        </w:rPr>
        <w:t xml:space="preserve">zestawienia </w:t>
      </w:r>
      <w:r w:rsidR="00747B07" w:rsidRPr="00204B74">
        <w:rPr>
          <w:rFonts w:asciiTheme="minorHAnsi" w:hAnsiTheme="minorHAnsi"/>
          <w:b/>
        </w:rPr>
        <w:t>elementów wyposażenia w zakresie mebli</w:t>
      </w:r>
    </w:p>
    <w:p w:rsidR="004D1896" w:rsidRDefault="00523487">
      <w:pPr>
        <w:pStyle w:val="Normalny1"/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Wszystkie dokumenty muszą być podpisane przez </w:t>
      </w:r>
      <w:r>
        <w:rPr>
          <w:rFonts w:ascii="Cambria" w:eastAsia="Cambria" w:hAnsi="Cambria" w:cs="Cambria"/>
          <w:b/>
          <w:color w:val="00000A"/>
        </w:rPr>
        <w:t>osoby upoważnione do reprezentowania wykonawcy</w:t>
      </w:r>
      <w:r>
        <w:rPr>
          <w:rFonts w:ascii="Cambria" w:eastAsia="Cambria" w:hAnsi="Cambria" w:cs="Cambria"/>
          <w:color w:val="00000A"/>
        </w:rPr>
        <w:t xml:space="preserve">. </w:t>
      </w:r>
    </w:p>
    <w:p w:rsidR="004D1896" w:rsidRDefault="00523487">
      <w:pPr>
        <w:pStyle w:val="Normalny1"/>
        <w:widowControl w:val="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Dokumenty składane w formacie „pdf" zaleca się podpisywać formatem </w:t>
      </w:r>
      <w:proofErr w:type="spellStart"/>
      <w:r>
        <w:rPr>
          <w:rFonts w:ascii="Cambria" w:eastAsia="Cambria" w:hAnsi="Cambria" w:cs="Cambria"/>
          <w:color w:val="00000A"/>
        </w:rPr>
        <w:t>PAdES</w:t>
      </w:r>
      <w:proofErr w:type="spellEnd"/>
      <w:r>
        <w:rPr>
          <w:rFonts w:ascii="Cambria" w:eastAsia="Cambria" w:hAnsi="Cambria" w:cs="Cambria"/>
          <w:color w:val="00000A"/>
        </w:rPr>
        <w:t>. W przypadku innych formatów podpisów, może być niezbędne dołączenie oddzielnego pliku z podpisem, w celu weryfikacji podpisu na dokumencie.</w:t>
      </w:r>
    </w:p>
    <w:p w:rsidR="004D1896" w:rsidRDefault="00523487">
      <w:pPr>
        <w:pStyle w:val="Normalny1"/>
        <w:widowControl w:val="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Ze względów technicznych dopuszcza się przekazywanie plików</w:t>
      </w:r>
      <w:r w:rsidR="00DC3166">
        <w:rPr>
          <w:rFonts w:ascii="Cambria" w:eastAsia="Cambria" w:hAnsi="Cambria" w:cs="Cambria"/>
          <w:color w:val="00000A"/>
        </w:rPr>
        <w:t xml:space="preserve"> o wielkości nie większej niż 1</w:t>
      </w:r>
      <w:r>
        <w:rPr>
          <w:rFonts w:ascii="Cambria" w:eastAsia="Cambria" w:hAnsi="Cambria" w:cs="Cambria"/>
          <w:color w:val="00000A"/>
        </w:rPr>
        <w:t>0 MB.</w:t>
      </w:r>
    </w:p>
    <w:p w:rsidR="004D1896" w:rsidRDefault="00523487">
      <w:pPr>
        <w:pStyle w:val="Normalny1"/>
        <w:widowControl w:val="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przypadku wnoszenia wadium w formie poręczenia lub gwarancji, do oferty należy dołączyć oryginał dokumentu wadium, opatrzonego podpisem przez osoby upoważnione do wystawienia dokumentu. </w:t>
      </w:r>
    </w:p>
    <w:p w:rsidR="004D1896" w:rsidRDefault="00523487">
      <w:pPr>
        <w:pStyle w:val="Normalny1"/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Jeśli oferta zawiera informacje stanowiące </w:t>
      </w:r>
      <w:r>
        <w:rPr>
          <w:rFonts w:ascii="Cambria" w:eastAsia="Cambria" w:hAnsi="Cambria" w:cs="Cambria"/>
          <w:b/>
          <w:color w:val="00000A"/>
        </w:rPr>
        <w:t>tajemnicę przedsiębiorstwa</w:t>
      </w:r>
      <w:r>
        <w:rPr>
          <w:rFonts w:ascii="Cambria" w:eastAsia="Cambria" w:hAnsi="Cambria" w:cs="Cambria"/>
          <w:color w:val="00000A"/>
        </w:rPr>
        <w:t xml:space="preserve"> w rozumieniu ustawy z dnia 16 kwietnia 1993 r. o zwalczaniu nieuczciwej konkurencji (Dz. U. z 2019 r. poz. 1010 ze zm.), wykonawca powinien nie później niż w terminie składania ofert, </w:t>
      </w:r>
      <w:r>
        <w:rPr>
          <w:rFonts w:ascii="Cambria" w:eastAsia="Cambria" w:hAnsi="Cambria" w:cs="Cambria"/>
          <w:b/>
          <w:color w:val="00000A"/>
        </w:rPr>
        <w:t>zastrzec</w:t>
      </w:r>
      <w:r>
        <w:rPr>
          <w:rFonts w:ascii="Cambria" w:eastAsia="Cambria" w:hAnsi="Cambria" w:cs="Cambria"/>
          <w:color w:val="00000A"/>
        </w:rPr>
        <w:t>, że nie mogą one być udostępnione oraz </w:t>
      </w:r>
      <w:r>
        <w:rPr>
          <w:rFonts w:ascii="Cambria" w:eastAsia="Cambria" w:hAnsi="Cambria" w:cs="Cambria"/>
          <w:b/>
          <w:color w:val="00000A"/>
        </w:rPr>
        <w:t>wykazać</w:t>
      </w:r>
      <w:r>
        <w:rPr>
          <w:rFonts w:ascii="Cambria" w:eastAsia="Cambria" w:hAnsi="Cambria" w:cs="Cambria"/>
          <w:color w:val="00000A"/>
        </w:rPr>
        <w:t xml:space="preserve">, że zastrzeżone informacje stanowią tajemnicę przedsiębiorstwa. </w:t>
      </w:r>
    </w:p>
    <w:p w:rsidR="004D1896" w:rsidRDefault="00523487">
      <w:pPr>
        <w:pStyle w:val="Normalny1"/>
        <w:widowControl w:val="0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Wszystkie koszty związane z uczestnictwem w postępowaniu, w szczególności z przygotowaniem i złożeniem oferty ponosi wykonawca składający ofertę. Zamawiający nie przewiduje zwrotu kosztów udziału w postępowaniu.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454"/>
        <w:rPr>
          <w:rFonts w:ascii="Cambria" w:eastAsia="Cambria" w:hAnsi="Cambria" w:cs="Cambria"/>
          <w:color w:val="00000A"/>
        </w:rPr>
      </w:pPr>
      <w:bookmarkStart w:id="12" w:name="_heading=h.1ksv4uv" w:colFirst="0" w:colLast="0"/>
      <w:bookmarkEnd w:id="12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Opis sposobu obliczania ceny oferty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 w:rsidRPr="003A6528">
        <w:rPr>
          <w:rFonts w:ascii="Cambria" w:eastAsia="Cambria" w:hAnsi="Cambria" w:cs="Cambria"/>
          <w:color w:val="00000A"/>
        </w:rPr>
        <w:t>Wykonawca określa cenę oferty, poprzez wpisanie w Form</w:t>
      </w:r>
      <w:r w:rsidR="00246B06">
        <w:rPr>
          <w:rFonts w:ascii="Cambria" w:eastAsia="Cambria" w:hAnsi="Cambria" w:cs="Cambria"/>
          <w:color w:val="00000A"/>
        </w:rPr>
        <w:t>ularzu ofertowym (Załącznik nr 2</w:t>
      </w:r>
      <w:r w:rsidRPr="003A6528">
        <w:rPr>
          <w:rFonts w:ascii="Cambria" w:eastAsia="Cambria" w:hAnsi="Cambria" w:cs="Cambria"/>
          <w:color w:val="00000A"/>
        </w:rPr>
        <w:t>),</w:t>
      </w:r>
      <w:r>
        <w:rPr>
          <w:rFonts w:ascii="Cambria" w:eastAsia="Cambria" w:hAnsi="Cambria" w:cs="Cambria"/>
          <w:color w:val="00000A"/>
        </w:rPr>
        <w:t xml:space="preserve"> </w:t>
      </w:r>
      <w:r>
        <w:rPr>
          <w:rFonts w:ascii="Cambria" w:eastAsia="Cambria" w:hAnsi="Cambria" w:cs="Cambria"/>
          <w:b/>
          <w:color w:val="00000A"/>
        </w:rPr>
        <w:t>ryczałtowej ceny za wykonanie przedmiotu zamówienia</w:t>
      </w:r>
      <w:r>
        <w:rPr>
          <w:rFonts w:ascii="Cambria" w:eastAsia="Cambria" w:hAnsi="Cambria" w:cs="Cambria"/>
          <w:color w:val="00000A"/>
        </w:rPr>
        <w:t>.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Cena ofertowa brutto musi uwzględniać wszystkie koszty związane z realizacją przedmiotu zamówienia zgodnie z opisem przedmiotu zamówienia, dokumentacją projektową oraz istotnymi postanowieniami umowy. 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Cena oferty powinna uwzględniać wszystkie podatki, koszty i opłaty. </w:t>
      </w:r>
      <w:r>
        <w:rPr>
          <w:rFonts w:ascii="Cambria" w:eastAsia="Cambria" w:hAnsi="Cambria" w:cs="Cambria"/>
          <w:b/>
          <w:color w:val="00000A"/>
        </w:rPr>
        <w:t>Stawka podatku VAT</w:t>
      </w:r>
      <w:r>
        <w:rPr>
          <w:rFonts w:ascii="Cambria" w:eastAsia="Cambria" w:hAnsi="Cambria" w:cs="Cambria"/>
          <w:color w:val="00000A"/>
        </w:rPr>
        <w:t xml:space="preserve"> musi zostać określona zgodnie zobowiązującymi w tym zakresie przepisami. Wykonawca odpowiada za wpisanie niewłaściwej stawki VAT - zastosowanie innej stawki, niż zgodnej z przepisami ustawy z dnia 11 marca 2004 r. o podatku od towarów i usług (</w:t>
      </w:r>
      <w:proofErr w:type="spellStart"/>
      <w:r>
        <w:rPr>
          <w:rFonts w:ascii="Cambria" w:eastAsia="Cambria" w:hAnsi="Cambria" w:cs="Cambria"/>
          <w:color w:val="00000A"/>
        </w:rPr>
        <w:t>t.j</w:t>
      </w:r>
      <w:proofErr w:type="spellEnd"/>
      <w:r>
        <w:rPr>
          <w:rFonts w:ascii="Cambria" w:eastAsia="Cambria" w:hAnsi="Cambria" w:cs="Cambria"/>
          <w:color w:val="00000A"/>
        </w:rPr>
        <w:t>. Dz.U. z 2018 r. poz. 2174 z </w:t>
      </w:r>
      <w:proofErr w:type="spellStart"/>
      <w:r>
        <w:rPr>
          <w:rFonts w:ascii="Cambria" w:eastAsia="Cambria" w:hAnsi="Cambria" w:cs="Cambria"/>
          <w:color w:val="00000A"/>
        </w:rPr>
        <w:t>późn</w:t>
      </w:r>
      <w:proofErr w:type="spellEnd"/>
      <w:r>
        <w:rPr>
          <w:rFonts w:ascii="Cambria" w:eastAsia="Cambria" w:hAnsi="Cambria" w:cs="Cambria"/>
          <w:color w:val="00000A"/>
        </w:rPr>
        <w:t>. zm.), nie może być zakwalifikowana jako oczywista omyłka w treści oferty.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Cena podana na Formularzu ofertowym jest ceną ostateczną, niepodlegającą negocjacji i wyczerpującą wszelkie należności wykonawcy wobec zamawiającego związane z realizacją przedmiotu zamówienia.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Cena oferty musi zostać podana w polskich złotych (PLN), cyfrowo oraz słownie, określona z dokładnością do dwóch miejsc po przecinku.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Zamawiający </w:t>
      </w:r>
      <w:r>
        <w:rPr>
          <w:rFonts w:ascii="Cambria" w:eastAsia="Cambria" w:hAnsi="Cambria" w:cs="Cambria"/>
          <w:b/>
          <w:color w:val="00000A"/>
        </w:rPr>
        <w:t>nie przewiduje</w:t>
      </w:r>
      <w:r>
        <w:rPr>
          <w:rFonts w:ascii="Cambria" w:eastAsia="Cambria" w:hAnsi="Cambria" w:cs="Cambria"/>
          <w:color w:val="00000A"/>
        </w:rPr>
        <w:t xml:space="preserve"> rozliczeń w walucie obcej.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Jeżeli została złożona oferta, której </w:t>
      </w:r>
      <w:r>
        <w:rPr>
          <w:rFonts w:ascii="Cambria" w:eastAsia="Cambria" w:hAnsi="Cambria" w:cs="Cambria"/>
          <w:b/>
          <w:color w:val="00000A"/>
        </w:rPr>
        <w:t>wybór prowadziłby do powstania u zamawiającego obowiązku podatkowego</w:t>
      </w:r>
      <w:r>
        <w:rPr>
          <w:rFonts w:ascii="Cambria" w:eastAsia="Cambria" w:hAnsi="Cambria" w:cs="Cambria"/>
          <w:color w:val="00000A"/>
        </w:rPr>
        <w:t xml:space="preserve"> zgodnie z ustawą z dnia 11 marca 2004 r. o podatku od towarów i usług (Dz. U. z 2018 r. poz. 2174, z </w:t>
      </w:r>
      <w:proofErr w:type="spellStart"/>
      <w:r>
        <w:rPr>
          <w:rFonts w:ascii="Cambria" w:eastAsia="Cambria" w:hAnsi="Cambria" w:cs="Cambria"/>
          <w:color w:val="00000A"/>
        </w:rPr>
        <w:t>późn</w:t>
      </w:r>
      <w:proofErr w:type="spellEnd"/>
      <w:r>
        <w:rPr>
          <w:rFonts w:ascii="Cambria" w:eastAsia="Cambria" w:hAnsi="Cambria" w:cs="Cambria"/>
          <w:color w:val="00000A"/>
        </w:rPr>
        <w:t>. zm.), dla celów zastosowania kryterium ceny lub kosztu zamawiający dolicza do przedstawionej w tej ofercie ceny kwotę podatku od towarów i usług, którą miałby obowiązek rozliczyć.</w:t>
      </w:r>
      <w:r>
        <w:rPr>
          <w:rFonts w:ascii="Cambria" w:eastAsia="Cambria" w:hAnsi="Cambria" w:cs="Cambria"/>
          <w:b/>
          <w:color w:val="00000A"/>
        </w:rPr>
        <w:t xml:space="preserve"> </w:t>
      </w:r>
    </w:p>
    <w:p w:rsidR="004D1896" w:rsidRDefault="00523487" w:rsidP="003A6528">
      <w:pPr>
        <w:pStyle w:val="Normalny1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przypadku składania takiej oferty, wykonawca ma </w:t>
      </w:r>
      <w:r>
        <w:rPr>
          <w:rFonts w:ascii="Cambria" w:eastAsia="Cambria" w:hAnsi="Cambria" w:cs="Cambria"/>
          <w:b/>
          <w:color w:val="00000A"/>
        </w:rPr>
        <w:t>obowiązek przedstawienia oddzielnego oświadczenia</w:t>
      </w:r>
      <w:r>
        <w:rPr>
          <w:rFonts w:ascii="Cambria" w:eastAsia="Cambria" w:hAnsi="Cambria" w:cs="Cambria"/>
          <w:color w:val="00000A"/>
        </w:rPr>
        <w:t>, że wybór jego oferty będzie prowadził do powstania u zamawiającego obowiązku podatkowego, w którym wskazane zostaną dodatkowo poniższe informacje:</w:t>
      </w:r>
    </w:p>
    <w:p w:rsidR="004D1896" w:rsidRDefault="00523487" w:rsidP="003A6528">
      <w:pPr>
        <w:pStyle w:val="Normalny1"/>
        <w:widowControl w:val="0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nazwa (rodzaj) towaru lub usługi, których dostawa lub świadczenie będą prowadziły do powstania obowiązku podatkowego;</w:t>
      </w:r>
    </w:p>
    <w:p w:rsidR="004D1896" w:rsidRDefault="00523487" w:rsidP="003A6528">
      <w:pPr>
        <w:pStyle w:val="Normalny1"/>
        <w:widowControl w:val="0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wartość towaru lub usługi objętego obowiązkiem podatkowym zamawiającego, bez kwoty podatku;</w:t>
      </w:r>
    </w:p>
    <w:p w:rsidR="004D1896" w:rsidRDefault="00523487" w:rsidP="003A6528">
      <w:pPr>
        <w:pStyle w:val="Normalny1"/>
        <w:widowControl w:val="0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stawka podatku od towarów i usług, która zgodnie z wiedzą wykonawcy, będzie miała zastosowanie.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454"/>
        <w:rPr>
          <w:rFonts w:ascii="Cambria" w:eastAsia="Cambria" w:hAnsi="Cambria" w:cs="Cambria"/>
          <w:color w:val="00000A"/>
        </w:rPr>
      </w:pPr>
      <w:bookmarkStart w:id="13" w:name="_heading=h.44sinio" w:colFirst="0" w:colLast="0"/>
      <w:bookmarkEnd w:id="13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lastRenderedPageBreak/>
        <w:t>Wadium</w:t>
      </w:r>
    </w:p>
    <w:p w:rsidR="004D1896" w:rsidRDefault="00523487">
      <w:pPr>
        <w:pStyle w:val="Normalny1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Zamawiający wymaga wniesienia wadium. Oferta musi zostać zabezpieczona wadium w wysokości </w:t>
      </w:r>
      <w:r w:rsidR="00246B06">
        <w:rPr>
          <w:rFonts w:ascii="Cambria" w:eastAsia="Cambria" w:hAnsi="Cambria" w:cs="Cambria"/>
          <w:b/>
          <w:color w:val="00000A"/>
        </w:rPr>
        <w:t>10</w:t>
      </w:r>
      <w:r>
        <w:rPr>
          <w:rFonts w:ascii="Cambria" w:eastAsia="Cambria" w:hAnsi="Cambria" w:cs="Cambria"/>
          <w:b/>
          <w:color w:val="00000A"/>
        </w:rPr>
        <w:t> 000,00 zł</w:t>
      </w:r>
      <w:r>
        <w:rPr>
          <w:rFonts w:ascii="Cambria" w:eastAsia="Cambria" w:hAnsi="Cambria" w:cs="Cambria"/>
          <w:color w:val="00000A"/>
        </w:rPr>
        <w:t xml:space="preserve"> (</w:t>
      </w:r>
      <w:r w:rsidR="00246B06">
        <w:rPr>
          <w:rFonts w:ascii="Cambria" w:eastAsia="Cambria" w:hAnsi="Cambria" w:cs="Cambria"/>
          <w:color w:val="00000A"/>
        </w:rPr>
        <w:t>dziesięć</w:t>
      </w:r>
      <w:r>
        <w:rPr>
          <w:rFonts w:ascii="Cambria" w:eastAsia="Cambria" w:hAnsi="Cambria" w:cs="Cambria"/>
          <w:color w:val="00000A"/>
        </w:rPr>
        <w:t xml:space="preserve"> tysięcy złotych 00/100).</w:t>
      </w:r>
    </w:p>
    <w:p w:rsidR="004D1896" w:rsidRDefault="00523487">
      <w:pPr>
        <w:pStyle w:val="Normalny1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Wadium wnosi się przed upływem terminu składania ofert</w:t>
      </w:r>
      <w:r>
        <w:rPr>
          <w:rFonts w:ascii="Cambria" w:eastAsia="Cambria" w:hAnsi="Cambria" w:cs="Cambria"/>
          <w:color w:val="00000A"/>
        </w:rPr>
        <w:t>.</w:t>
      </w:r>
    </w:p>
    <w:p w:rsidR="004D1896" w:rsidRDefault="00523487">
      <w:pPr>
        <w:pStyle w:val="Normalny1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Wadium może być wniesione w jednej lub kilku następujących formach:</w:t>
      </w:r>
    </w:p>
    <w:p w:rsidR="004D1896" w:rsidRDefault="00523487">
      <w:pPr>
        <w:pStyle w:val="Normalny1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pieniądzu;</w:t>
      </w:r>
    </w:p>
    <w:p w:rsidR="004D1896" w:rsidRDefault="00523487">
      <w:pPr>
        <w:pStyle w:val="Normalny1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poręczeniach bankowych lub poręczeniach spółdzielczej kasy oszczędnościowo-kredytowej, z tym że poręczenie kasy jest zawsze poręczeniem pieniężnym;</w:t>
      </w:r>
    </w:p>
    <w:p w:rsidR="004D1896" w:rsidRDefault="00523487">
      <w:pPr>
        <w:pStyle w:val="Normalny1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gwarancjach ubezpieczeniowych;</w:t>
      </w:r>
    </w:p>
    <w:p w:rsidR="004D1896" w:rsidRPr="003A6528" w:rsidRDefault="00523487">
      <w:pPr>
        <w:pStyle w:val="Normalny1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Wadium wnoszone w formie pieniądza, musi zostać przekazane przelewem na konto zamawiającego, </w:t>
      </w:r>
      <w:r w:rsidRPr="003A6528">
        <w:rPr>
          <w:rFonts w:ascii="Cambria" w:eastAsia="Cambria" w:hAnsi="Cambria" w:cs="Cambria"/>
          <w:color w:val="00000A"/>
        </w:rPr>
        <w:t>numer </w:t>
      </w:r>
      <w:r w:rsidRPr="003A6528">
        <w:rPr>
          <w:rFonts w:ascii="Cambria" w:eastAsia="Cambria" w:hAnsi="Cambria" w:cs="Cambria"/>
          <w:b/>
          <w:color w:val="00000A"/>
        </w:rPr>
        <w:t>02 1140 1010 0000 4399 5800 1002</w:t>
      </w:r>
      <w:r w:rsidRPr="003A6528">
        <w:rPr>
          <w:rFonts w:ascii="Cambria" w:eastAsia="Cambria" w:hAnsi="Cambria" w:cs="Cambria"/>
          <w:color w:val="00000A"/>
        </w:rPr>
        <w:t>. Zamawiający zaleca, aby:</w:t>
      </w:r>
    </w:p>
    <w:p w:rsidR="004D1896" w:rsidRDefault="00523487">
      <w:pPr>
        <w:pStyle w:val="Normalny1"/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tytule przelewu wskazać numer postępowania; </w:t>
      </w:r>
    </w:p>
    <w:p w:rsidR="004D1896" w:rsidRDefault="00523487">
      <w:pPr>
        <w:pStyle w:val="Normalny1"/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 przypadku wpłaty z konta prywatnego (gdy brak jest nazwy wykonawcy w nazwie konta), do tytułu przelewu dodać informację o nazwie wykonawcy, którego oferta zostaje zabezpieczona.</w:t>
      </w:r>
    </w:p>
    <w:p w:rsidR="004D1896" w:rsidRDefault="00523487">
      <w:pPr>
        <w:pStyle w:val="Normalny1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Oferta wykonawcy, który nie wniesie wadium, wniesie wadium w sposób nieprawidłowy lub nie utrzyma wadium nieprzerwanie do upływu terminu związania ofertą lub złoży wniosek o zwrot wadium - zostanie odrzucona.</w:t>
      </w:r>
    </w:p>
    <w:p w:rsidR="004D1896" w:rsidRDefault="00523487">
      <w:pPr>
        <w:pStyle w:val="Normalny1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Wadium dla grupy wykonawców występujących wspólnie może być wniesione przez jednego z członków grupy. W dokumencie gwarancji powinny być wskazane podmioty należące do grupy wykonawców lub co najmniej informacja, że zleceniodawca gwarancji składa ofertę w ramach takiej grupy, a fakt ten został zaakceptowany przez gwaranta.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bookmarkStart w:id="14" w:name="_heading=h.2jxsxqh" w:colFirst="0" w:colLast="0"/>
      <w:bookmarkEnd w:id="14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Związanie wykonawcy ofertą</w:t>
      </w:r>
    </w:p>
    <w:p w:rsidR="004D1896" w:rsidRDefault="00523487">
      <w:pPr>
        <w:pStyle w:val="Normalny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Wykonawca jest </w:t>
      </w:r>
      <w:r w:rsidR="00246B06">
        <w:rPr>
          <w:rFonts w:ascii="Cambria" w:eastAsia="Cambria" w:hAnsi="Cambria" w:cs="Cambria"/>
          <w:b/>
          <w:color w:val="00000A"/>
        </w:rPr>
        <w:t>związany ofertą przez okres 21</w:t>
      </w:r>
      <w:r>
        <w:rPr>
          <w:rFonts w:ascii="Cambria" w:eastAsia="Cambria" w:hAnsi="Cambria" w:cs="Cambria"/>
          <w:b/>
          <w:color w:val="00000A"/>
        </w:rPr>
        <w:t xml:space="preserve"> dni </w:t>
      </w:r>
      <w:r>
        <w:rPr>
          <w:rFonts w:ascii="Cambria" w:eastAsia="Cambria" w:hAnsi="Cambria" w:cs="Cambria"/>
          <w:color w:val="00000A"/>
        </w:rPr>
        <w:t>od dnia upływu terminu składania ofert (pierwszym dniem terminu związania ofertą jest dzień, w którym upływa termin składania ofert) - tj. do </w:t>
      </w:r>
      <w:r>
        <w:rPr>
          <w:rFonts w:ascii="Cambria" w:eastAsia="Cambria" w:hAnsi="Cambria" w:cs="Cambria"/>
          <w:b/>
          <w:color w:val="00000A"/>
        </w:rPr>
        <w:t>dnia</w:t>
      </w:r>
      <w:r w:rsidR="00246B06">
        <w:rPr>
          <w:rFonts w:ascii="Cambria" w:eastAsia="Cambria" w:hAnsi="Cambria" w:cs="Cambria"/>
          <w:b/>
          <w:color w:val="00000A"/>
        </w:rPr>
        <w:t xml:space="preserve"> 25.09</w:t>
      </w:r>
      <w:r w:rsidR="003A6528">
        <w:rPr>
          <w:rFonts w:ascii="Cambria" w:eastAsia="Cambria" w:hAnsi="Cambria" w:cs="Cambria"/>
          <w:b/>
          <w:color w:val="00000A"/>
        </w:rPr>
        <w:t>.2024r</w:t>
      </w:r>
      <w:r>
        <w:rPr>
          <w:rFonts w:ascii="Cambria" w:eastAsia="Cambria" w:hAnsi="Cambria" w:cs="Cambria"/>
          <w:b/>
          <w:color w:val="00000A"/>
        </w:rPr>
        <w:t xml:space="preserve"> </w:t>
      </w:r>
      <w:r w:rsidR="003A6528">
        <w:rPr>
          <w:rFonts w:ascii="Cambria" w:eastAsia="Cambria" w:hAnsi="Cambria" w:cs="Cambria"/>
          <w:b/>
          <w:color w:val="00000A"/>
        </w:rPr>
        <w:t xml:space="preserve"> </w:t>
      </w:r>
      <w:r w:rsidRPr="00B402E2">
        <w:rPr>
          <w:rFonts w:ascii="Cambria" w:eastAsia="Cambria" w:hAnsi="Cambria" w:cs="Cambria"/>
          <w:color w:val="00000A"/>
        </w:rPr>
        <w:t>W</w:t>
      </w:r>
      <w:r>
        <w:rPr>
          <w:rFonts w:ascii="Cambria" w:eastAsia="Cambria" w:hAnsi="Cambria" w:cs="Cambria"/>
          <w:b/>
          <w:color w:val="00000A"/>
        </w:rPr>
        <w:t> </w:t>
      </w:r>
      <w:r>
        <w:rPr>
          <w:rFonts w:ascii="Cambria" w:eastAsia="Cambria" w:hAnsi="Cambria" w:cs="Cambria"/>
          <w:color w:val="00000A"/>
        </w:rPr>
        <w:t>przypadku przedłużenia terminu składania ofert, wskazana wyżej data ulega aktualizacji.</w:t>
      </w:r>
    </w:p>
    <w:p w:rsidR="004D1896" w:rsidRDefault="00523487">
      <w:pPr>
        <w:pStyle w:val="Normalny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przypadku gdy wybór najkorzystniejszej oferty nie nastąpi przed upływem terminu związania ofertą wskazanego w ust. 1, zamawiający przed upływem terminu związania ofertą zwróci się jednokrotnie do wykonawców o wyrażenie zgody na przedłużenie tego terminu o wskazany przez niego okres, nie dłuższy niż 30 dni. </w:t>
      </w:r>
    </w:p>
    <w:p w:rsidR="004D1896" w:rsidRDefault="00523487">
      <w:pPr>
        <w:pStyle w:val="Normalny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Przedłużenie terminu związania ofertą wymaga złożenia przez wykonawcę pisemnego oświadczenia o wyrażeniu zgody na przedłużenie terminu związania ofertą.</w:t>
      </w:r>
    </w:p>
    <w:p w:rsidR="004D1896" w:rsidRDefault="00523487">
      <w:pPr>
        <w:pStyle w:val="Normalny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Odmowa wyrażenia zgody na przedłużenie terminu związania ofertą nie powoduje utraty wadium. 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bookmarkStart w:id="15" w:name="_heading=h.z337ya" w:colFirst="0" w:colLast="0"/>
      <w:bookmarkEnd w:id="15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bookmarkStart w:id="16" w:name="_heading=h.3j2qqm3" w:colFirst="0" w:colLast="0"/>
      <w:bookmarkEnd w:id="16"/>
      <w:r>
        <w:rPr>
          <w:rFonts w:ascii="Cambria" w:eastAsia="Cambria" w:hAnsi="Cambria" w:cs="Cambria"/>
          <w:b/>
          <w:color w:val="00000A"/>
        </w:rPr>
        <w:t>Składanie i otwarcie ofert</w:t>
      </w:r>
    </w:p>
    <w:p w:rsidR="004D1896" w:rsidRDefault="003F3E54">
      <w:pPr>
        <w:pStyle w:val="Normalny1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Ofertę należy złożyć</w:t>
      </w:r>
      <w:r w:rsidR="00204B74">
        <w:rPr>
          <w:rFonts w:ascii="Cambria" w:eastAsia="Cambria" w:hAnsi="Cambria" w:cs="Cambria"/>
          <w:color w:val="00000A"/>
        </w:rPr>
        <w:t xml:space="preserve"> </w:t>
      </w:r>
      <w:r w:rsidR="00523487">
        <w:rPr>
          <w:rFonts w:ascii="Cambria" w:eastAsia="Cambria" w:hAnsi="Cambria" w:cs="Cambria"/>
          <w:color w:val="00000A"/>
        </w:rPr>
        <w:t xml:space="preserve"> </w:t>
      </w:r>
      <w:r w:rsidR="00523487">
        <w:rPr>
          <w:rFonts w:ascii="Cambria" w:eastAsia="Cambria" w:hAnsi="Cambria" w:cs="Cambria"/>
          <w:b/>
          <w:color w:val="00000A"/>
        </w:rPr>
        <w:t xml:space="preserve">nie później niż do dnia </w:t>
      </w:r>
      <w:r w:rsidR="00246B06">
        <w:rPr>
          <w:rFonts w:ascii="Cambria" w:eastAsia="Cambria" w:hAnsi="Cambria" w:cs="Cambria"/>
          <w:b/>
          <w:color w:val="00000A"/>
        </w:rPr>
        <w:t>04.09</w:t>
      </w:r>
      <w:r w:rsidR="00207F43" w:rsidRPr="00D00BA2">
        <w:rPr>
          <w:rFonts w:ascii="Cambria" w:eastAsia="Cambria" w:hAnsi="Cambria" w:cs="Cambria"/>
          <w:b/>
          <w:color w:val="00000A"/>
        </w:rPr>
        <w:t>.2024</w:t>
      </w:r>
      <w:r w:rsidR="00523487" w:rsidRPr="00D00BA2">
        <w:rPr>
          <w:rFonts w:ascii="Cambria" w:eastAsia="Cambria" w:hAnsi="Cambria" w:cs="Cambria"/>
          <w:b/>
          <w:color w:val="00000A"/>
        </w:rPr>
        <w:t> r., godz. 10:00</w:t>
      </w:r>
      <w:r w:rsidR="00523487">
        <w:rPr>
          <w:rFonts w:ascii="Cambria" w:eastAsia="Cambria" w:hAnsi="Cambria" w:cs="Cambria"/>
          <w:b/>
          <w:color w:val="00000A"/>
        </w:rPr>
        <w:t xml:space="preserve">. </w:t>
      </w:r>
    </w:p>
    <w:p w:rsidR="004D1896" w:rsidRPr="00D00BA2" w:rsidRDefault="00523487">
      <w:pPr>
        <w:pStyle w:val="Normalny1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 w:rsidRPr="00D00BA2">
        <w:rPr>
          <w:rFonts w:ascii="Cambria" w:eastAsia="Cambria" w:hAnsi="Cambria" w:cs="Cambria"/>
          <w:color w:val="00000A"/>
        </w:rPr>
        <w:t xml:space="preserve">Otwarcie ofert nastąpi w dniu </w:t>
      </w:r>
      <w:r w:rsidR="00246B06">
        <w:rPr>
          <w:rFonts w:ascii="Cambria" w:eastAsia="Cambria" w:hAnsi="Cambria" w:cs="Cambria"/>
          <w:b/>
          <w:color w:val="00000A"/>
        </w:rPr>
        <w:t>0</w:t>
      </w:r>
      <w:r w:rsidR="002D5086">
        <w:rPr>
          <w:rFonts w:ascii="Cambria" w:eastAsia="Cambria" w:hAnsi="Cambria" w:cs="Cambria"/>
          <w:b/>
          <w:color w:val="00000A"/>
        </w:rPr>
        <w:t>5</w:t>
      </w:r>
      <w:r w:rsidR="00246B06">
        <w:rPr>
          <w:rFonts w:ascii="Cambria" w:eastAsia="Cambria" w:hAnsi="Cambria" w:cs="Cambria"/>
          <w:b/>
          <w:color w:val="00000A"/>
        </w:rPr>
        <w:t>.09</w:t>
      </w:r>
      <w:r w:rsidR="00207F43" w:rsidRPr="00D00BA2">
        <w:rPr>
          <w:rFonts w:ascii="Cambria" w:eastAsia="Cambria" w:hAnsi="Cambria" w:cs="Cambria"/>
          <w:b/>
          <w:color w:val="00000A"/>
        </w:rPr>
        <w:t>.2024</w:t>
      </w:r>
      <w:r w:rsidR="00246B06">
        <w:rPr>
          <w:rFonts w:ascii="Cambria" w:eastAsia="Cambria" w:hAnsi="Cambria" w:cs="Cambria"/>
          <w:b/>
          <w:color w:val="00000A"/>
        </w:rPr>
        <w:t> r. o godz. 10</w:t>
      </w:r>
      <w:r w:rsidR="00303853">
        <w:rPr>
          <w:rFonts w:ascii="Cambria" w:eastAsia="Cambria" w:hAnsi="Cambria" w:cs="Cambria"/>
          <w:b/>
          <w:color w:val="00000A"/>
        </w:rPr>
        <w:t>:0</w:t>
      </w:r>
      <w:r w:rsidRPr="00D00BA2">
        <w:rPr>
          <w:rFonts w:ascii="Cambria" w:eastAsia="Cambria" w:hAnsi="Cambria" w:cs="Cambria"/>
          <w:b/>
          <w:color w:val="00000A"/>
        </w:rPr>
        <w:t>0</w:t>
      </w:r>
      <w:r w:rsidRPr="00D00BA2">
        <w:rPr>
          <w:rFonts w:ascii="Cambria" w:eastAsia="Cambria" w:hAnsi="Cambria" w:cs="Cambria"/>
          <w:color w:val="00000A"/>
        </w:rPr>
        <w:t>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bookmarkStart w:id="17" w:name="_heading=h.1y810tw" w:colFirst="0" w:colLast="0"/>
      <w:bookmarkEnd w:id="17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Zasady wyboru najkorzystniejszej oferty</w:t>
      </w:r>
    </w:p>
    <w:p w:rsidR="004D1896" w:rsidRDefault="00523487">
      <w:pPr>
        <w:pStyle w:val="Normalny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Wybór oferty najkorzystniejszej oferty zostanie dokonany według następujących kryteriów oceny:</w:t>
      </w:r>
    </w:p>
    <w:tbl>
      <w:tblPr>
        <w:tblStyle w:val="a1"/>
        <w:tblW w:w="4163" w:type="dxa"/>
        <w:tblInd w:w="548" w:type="dxa"/>
        <w:tblLayout w:type="fixed"/>
        <w:tblLook w:val="0000"/>
      </w:tblPr>
      <w:tblGrid>
        <w:gridCol w:w="3420"/>
        <w:gridCol w:w="743"/>
      </w:tblGrid>
      <w:tr w:rsidR="004D1896">
        <w:trPr>
          <w:trHeight w:val="327"/>
        </w:trPr>
        <w:tc>
          <w:tcPr>
            <w:tcW w:w="3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</w:rPr>
            </w:pPr>
            <w:r>
              <w:rPr>
                <w:rFonts w:ascii="Cambria" w:eastAsia="Cambria" w:hAnsi="Cambria" w:cs="Cambria"/>
                <w:b/>
                <w:color w:val="00000A"/>
              </w:rPr>
              <w:t>Kryterium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color w:val="00000A"/>
              </w:rPr>
              <w:t>Waga</w:t>
            </w:r>
          </w:p>
        </w:tc>
      </w:tr>
      <w:tr w:rsidR="004D1896">
        <w:trPr>
          <w:trHeight w:val="131"/>
        </w:trPr>
        <w:tc>
          <w:tcPr>
            <w:tcW w:w="342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</w:rPr>
            </w:pPr>
            <w:r>
              <w:rPr>
                <w:rFonts w:ascii="Cambria" w:eastAsia="Cambria" w:hAnsi="Cambria" w:cs="Cambria"/>
                <w:color w:val="00000A"/>
              </w:rPr>
              <w:t xml:space="preserve">[C] Cena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A"/>
              </w:rPr>
              <w:t>80%</w:t>
            </w:r>
          </w:p>
        </w:tc>
      </w:tr>
      <w:tr w:rsidR="004D1896">
        <w:trPr>
          <w:trHeight w:val="131"/>
        </w:trPr>
        <w:tc>
          <w:tcPr>
            <w:tcW w:w="3420" w:type="dxa"/>
            <w:tcBorders>
              <w:right w:val="single" w:sz="4" w:space="0" w:color="000000"/>
            </w:tcBorders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</w:rPr>
            </w:pPr>
            <w:r>
              <w:rPr>
                <w:rFonts w:ascii="Cambria" w:eastAsia="Cambria" w:hAnsi="Cambria" w:cs="Cambria"/>
                <w:color w:val="00000A"/>
              </w:rPr>
              <w:t xml:space="preserve">[G] Okres gwarancji 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center"/>
          </w:tcPr>
          <w:p w:rsidR="004D1896" w:rsidRDefault="00FB74D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sdt>
              <w:sdtPr>
                <w:tag w:val="goog_rdk_12"/>
                <w:id w:val="6875842"/>
              </w:sdtPr>
              <w:sdtContent/>
            </w:sdt>
            <w:sdt>
              <w:sdtPr>
                <w:tag w:val="goog_rdk_13"/>
                <w:id w:val="6875843"/>
              </w:sdtPr>
              <w:sdtContent/>
            </w:sdt>
            <w:sdt>
              <w:sdtPr>
                <w:tag w:val="goog_rdk_14"/>
                <w:id w:val="6875844"/>
              </w:sdtPr>
              <w:sdtContent/>
            </w:sdt>
            <w:r w:rsidR="00523487">
              <w:rPr>
                <w:rFonts w:ascii="Cambria" w:eastAsia="Cambria" w:hAnsi="Cambria" w:cs="Cambria"/>
                <w:color w:val="00000A"/>
              </w:rPr>
              <w:t>20</w:t>
            </w:r>
            <w:sdt>
              <w:sdtPr>
                <w:tag w:val="goog_rdk_15"/>
                <w:id w:val="6875845"/>
              </w:sdtPr>
              <w:sdtContent/>
            </w:sdt>
            <w:r w:rsidR="00523487">
              <w:rPr>
                <w:rFonts w:ascii="Cambria" w:eastAsia="Cambria" w:hAnsi="Cambria" w:cs="Cambria"/>
                <w:color w:val="00000A"/>
              </w:rPr>
              <w:t>%</w:t>
            </w:r>
          </w:p>
        </w:tc>
      </w:tr>
    </w:tbl>
    <w:p w:rsidR="004D1896" w:rsidRDefault="00523487">
      <w:pPr>
        <w:pStyle w:val="Normalny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Jako najkorzystniejsza zostanie wybrana oferta, która nie podlega odrzuceniu oraz uzyska największą liczbę punktów w przyjętych kryteriach oceny, wg wzoru: </w:t>
      </w:r>
      <w:r>
        <w:rPr>
          <w:rFonts w:ascii="Cambria" w:eastAsia="Cambria" w:hAnsi="Cambria" w:cs="Cambria"/>
          <w:b/>
          <w:color w:val="00000A"/>
        </w:rPr>
        <w:t>S = C + G</w:t>
      </w:r>
      <w:r>
        <w:rPr>
          <w:rFonts w:ascii="Cambria" w:eastAsia="Cambria" w:hAnsi="Cambria" w:cs="Cambria"/>
          <w:color w:val="00000A"/>
        </w:rPr>
        <w:t xml:space="preserve">. </w:t>
      </w:r>
    </w:p>
    <w:p w:rsidR="004D1896" w:rsidRDefault="00523487">
      <w:pPr>
        <w:pStyle w:val="Normalny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 kryterium „</w:t>
      </w:r>
      <w:r>
        <w:rPr>
          <w:rFonts w:ascii="Cambria" w:eastAsia="Cambria" w:hAnsi="Cambria" w:cs="Cambria"/>
          <w:b/>
          <w:color w:val="00000A"/>
        </w:rPr>
        <w:t>Cena</w:t>
      </w:r>
      <w:r>
        <w:rPr>
          <w:rFonts w:ascii="Cambria" w:eastAsia="Cambria" w:hAnsi="Cambria" w:cs="Cambria"/>
          <w:color w:val="00000A"/>
        </w:rPr>
        <w:t>” ( C ) zamawiający będzie brał pod uwagę zaoferowaną cenę brutto za wykonanie zamówienia, a liczba punktów zostanie przyznana wg poniższego wzoru:</w:t>
      </w:r>
    </w:p>
    <w:tbl>
      <w:tblPr>
        <w:tblStyle w:val="a2"/>
        <w:tblW w:w="9090" w:type="dxa"/>
        <w:tblInd w:w="548" w:type="dxa"/>
        <w:tblLayout w:type="fixed"/>
        <w:tblLook w:val="0000"/>
      </w:tblPr>
      <w:tblGrid>
        <w:gridCol w:w="2428"/>
        <w:gridCol w:w="709"/>
        <w:gridCol w:w="281"/>
        <w:gridCol w:w="5672"/>
      </w:tblGrid>
      <w:tr w:rsidR="004D1896">
        <w:trPr>
          <w:cantSplit/>
          <w:trHeight w:val="55"/>
        </w:trPr>
        <w:tc>
          <w:tcPr>
            <w:tcW w:w="2428" w:type="dxa"/>
            <w:vMerge w:val="restart"/>
            <w:tcBorders>
              <w:right w:val="single" w:sz="4" w:space="0" w:color="000000"/>
            </w:tcBorders>
            <w:vAlign w:val="center"/>
          </w:tcPr>
          <w:p w:rsidR="004D1896" w:rsidRDefault="00D00BA2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w:lastRenderedPageBreak/>
                  <m:t>C=</m:t>
                </m:r>
                <m:f>
                  <m:fPr>
                    <m:ctrlPr>
                      <w:ins w:id="18" w:author="Artur Niegrzybowski" w:date="2024-03-26T15:08:00Z">
                        <w:rPr>
                          <w:rFonts w:ascii="Cambria Math" w:hAnsi="Cambria Math" w:cstheme="minorHAnsi"/>
                          <w:b/>
                          <w:i/>
                        </w:rPr>
                      </w:ins>
                    </m:ctrlPr>
                  </m:fPr>
                  <m:num>
                    <m:sSub>
                      <m:sSubPr>
                        <m:ctrlPr>
                          <w:ins w:id="19" w:author="Artur Niegrzybowski" w:date="2024-03-26T15:08:00Z">
                            <w:rPr>
                              <w:rFonts w:ascii="Cambria Math" w:hAnsi="Cambria Math" w:cstheme="minorHAnsi"/>
                              <w:b/>
                              <w:i/>
                            </w:rPr>
                          </w:ins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ins w:id="20" w:author="Artur Niegrzybowski" w:date="2024-03-26T15:08:00Z">
                            <w:rPr>
                              <w:rFonts w:ascii="Cambria Math" w:hAnsi="Cambria Math" w:cstheme="minorHAnsi"/>
                              <w:b/>
                              <w:i/>
                            </w:rPr>
                          </w:ins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b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 xml:space="preserve"> x 80 pkt</m:t>
                </m:r>
              </m:oMath>
            </m:oMathPara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</w:rPr>
              <w:t>C</w:t>
            </w:r>
          </w:p>
        </w:tc>
        <w:tc>
          <w:tcPr>
            <w:tcW w:w="281" w:type="dxa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-</w:t>
            </w:r>
          </w:p>
        </w:tc>
        <w:tc>
          <w:tcPr>
            <w:tcW w:w="5672" w:type="dxa"/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liczba punktów, jaką uzyskała oferta badana w kryterium „Cena”</w:t>
            </w:r>
          </w:p>
        </w:tc>
      </w:tr>
      <w:tr w:rsidR="004D1896">
        <w:trPr>
          <w:cantSplit/>
          <w:trHeight w:val="30"/>
        </w:trPr>
        <w:tc>
          <w:tcPr>
            <w:tcW w:w="2428" w:type="dxa"/>
            <w:vMerge/>
            <w:tcBorders>
              <w:right w:val="single" w:sz="4" w:space="0" w:color="000000"/>
            </w:tcBorders>
            <w:vAlign w:val="center"/>
          </w:tcPr>
          <w:p w:rsidR="004D1896" w:rsidRDefault="004D1896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A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</w:rPr>
              <w:t>C</w:t>
            </w:r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  <w:vertAlign w:val="subscript"/>
              </w:rPr>
              <w:t>min</w:t>
            </w:r>
            <w:proofErr w:type="spellEnd"/>
          </w:p>
        </w:tc>
        <w:tc>
          <w:tcPr>
            <w:tcW w:w="281" w:type="dxa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-</w:t>
            </w:r>
          </w:p>
        </w:tc>
        <w:tc>
          <w:tcPr>
            <w:tcW w:w="5672" w:type="dxa"/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cena oferty z najniższą ceną</w:t>
            </w:r>
          </w:p>
        </w:tc>
      </w:tr>
      <w:tr w:rsidR="004D1896">
        <w:trPr>
          <w:cantSplit/>
          <w:trHeight w:val="30"/>
        </w:trPr>
        <w:tc>
          <w:tcPr>
            <w:tcW w:w="2428" w:type="dxa"/>
            <w:vMerge/>
            <w:tcBorders>
              <w:right w:val="single" w:sz="4" w:space="0" w:color="000000"/>
            </w:tcBorders>
            <w:vAlign w:val="center"/>
          </w:tcPr>
          <w:p w:rsidR="004D1896" w:rsidRDefault="004D1896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A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</w:rPr>
              <w:t>C</w:t>
            </w:r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  <w:vertAlign w:val="subscript"/>
              </w:rPr>
              <w:t>b</w:t>
            </w:r>
            <w:proofErr w:type="spellEnd"/>
          </w:p>
        </w:tc>
        <w:tc>
          <w:tcPr>
            <w:tcW w:w="281" w:type="dxa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-</w:t>
            </w:r>
          </w:p>
        </w:tc>
        <w:tc>
          <w:tcPr>
            <w:tcW w:w="5672" w:type="dxa"/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cena oferty badanej</w:t>
            </w:r>
          </w:p>
        </w:tc>
      </w:tr>
    </w:tbl>
    <w:p w:rsidR="004D1896" w:rsidRDefault="00523487">
      <w:pPr>
        <w:pStyle w:val="Normalny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240" w:after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 kryterium „</w:t>
      </w:r>
      <w:r>
        <w:rPr>
          <w:rFonts w:ascii="Cambria" w:eastAsia="Cambria" w:hAnsi="Cambria" w:cs="Cambria"/>
          <w:b/>
          <w:color w:val="00000A"/>
        </w:rPr>
        <w:t>Okres gwarancji</w:t>
      </w:r>
      <w:r>
        <w:rPr>
          <w:rFonts w:ascii="Cambria" w:eastAsia="Cambria" w:hAnsi="Cambria" w:cs="Cambria"/>
          <w:color w:val="00000A"/>
        </w:rPr>
        <w:t>” ( G ) zamawiający będzie brał pod uwagę podany w ofercie, wyrażony w liczbie miesięcy, okres udzielanej przez wykonawcę gwarancji jakości na wykonane roboty, a liczba punktów zostanie przyznana wg poniższego wzoru:</w:t>
      </w:r>
    </w:p>
    <w:tbl>
      <w:tblPr>
        <w:tblStyle w:val="a3"/>
        <w:tblW w:w="9096" w:type="dxa"/>
        <w:tblInd w:w="548" w:type="dxa"/>
        <w:tblLayout w:type="fixed"/>
        <w:tblLook w:val="0000"/>
      </w:tblPr>
      <w:tblGrid>
        <w:gridCol w:w="2427"/>
        <w:gridCol w:w="706"/>
        <w:gridCol w:w="293"/>
        <w:gridCol w:w="5670"/>
      </w:tblGrid>
      <w:tr w:rsidR="004D1896">
        <w:trPr>
          <w:cantSplit/>
          <w:trHeight w:val="55"/>
        </w:trPr>
        <w:tc>
          <w:tcPr>
            <w:tcW w:w="2427" w:type="dxa"/>
            <w:vMerge w:val="restart"/>
            <w:tcBorders>
              <w:right w:val="single" w:sz="4" w:space="0" w:color="000000"/>
            </w:tcBorders>
            <w:vAlign w:val="center"/>
          </w:tcPr>
          <w:p w:rsidR="004D1896" w:rsidRDefault="00D00BA2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G=</m:t>
                </m:r>
                <m:f>
                  <m:fPr>
                    <m:ctrlPr>
                      <w:ins w:id="21" w:author="Artur Niegrzybowski" w:date="2024-03-26T15:08:00Z">
                        <w:rPr>
                          <w:rFonts w:ascii="Cambria Math" w:hAnsi="Cambria Math" w:cstheme="minorHAnsi"/>
                          <w:b/>
                          <w:i/>
                        </w:rPr>
                      </w:ins>
                    </m:ctrlPr>
                  </m:fPr>
                  <m:num>
                    <m:sSub>
                      <m:sSubPr>
                        <m:ctrlPr>
                          <w:ins w:id="22" w:author="Artur Niegrzybowski" w:date="2024-03-26T15:08:00Z">
                            <w:rPr>
                              <w:rFonts w:ascii="Cambria Math" w:hAnsi="Cambria Math" w:cstheme="minorHAnsi"/>
                              <w:b/>
                              <w:i/>
                            </w:rPr>
                          </w:ins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ins w:id="23" w:author="Artur Niegrzybowski" w:date="2024-03-26T15:08:00Z">
                            <w:rPr>
                              <w:rFonts w:ascii="Cambria Math" w:hAnsi="Cambria Math" w:cstheme="minorHAnsi"/>
                              <w:b/>
                              <w:i/>
                            </w:rPr>
                          </w:ins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max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 xml:space="preserve"> x 20 pkt</m:t>
                </m:r>
              </m:oMath>
            </m:oMathPara>
          </w:p>
        </w:tc>
        <w:tc>
          <w:tcPr>
            <w:tcW w:w="706" w:type="dxa"/>
            <w:tcBorders>
              <w:left w:val="single" w:sz="4" w:space="0" w:color="000000"/>
            </w:tcBorders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</w:rPr>
              <w:t>G</w:t>
            </w:r>
          </w:p>
        </w:tc>
        <w:tc>
          <w:tcPr>
            <w:tcW w:w="293" w:type="dxa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-</w:t>
            </w:r>
          </w:p>
        </w:tc>
        <w:tc>
          <w:tcPr>
            <w:tcW w:w="5670" w:type="dxa"/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4"/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liczba punktów, jaką uzyskała oferta badana w kryterium „Okres gwarancji”</w:t>
            </w:r>
          </w:p>
        </w:tc>
      </w:tr>
      <w:tr w:rsidR="004D1896">
        <w:trPr>
          <w:cantSplit/>
          <w:trHeight w:val="30"/>
        </w:trPr>
        <w:tc>
          <w:tcPr>
            <w:tcW w:w="2427" w:type="dxa"/>
            <w:vMerge/>
            <w:tcBorders>
              <w:right w:val="single" w:sz="4" w:space="0" w:color="000000"/>
            </w:tcBorders>
            <w:vAlign w:val="center"/>
          </w:tcPr>
          <w:p w:rsidR="004D1896" w:rsidRDefault="004D1896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A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000000"/>
            </w:tcBorders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</w:rPr>
              <w:t>G</w:t>
            </w:r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  <w:vertAlign w:val="subscript"/>
              </w:rPr>
              <w:t>bad</w:t>
            </w:r>
            <w:proofErr w:type="spellEnd"/>
          </w:p>
        </w:tc>
        <w:tc>
          <w:tcPr>
            <w:tcW w:w="293" w:type="dxa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-</w:t>
            </w:r>
          </w:p>
        </w:tc>
        <w:tc>
          <w:tcPr>
            <w:tcW w:w="5670" w:type="dxa"/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4"/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okres gwarancji w badanej ofercie</w:t>
            </w:r>
          </w:p>
        </w:tc>
      </w:tr>
      <w:tr w:rsidR="004D1896">
        <w:trPr>
          <w:cantSplit/>
          <w:trHeight w:val="30"/>
        </w:trPr>
        <w:tc>
          <w:tcPr>
            <w:tcW w:w="2427" w:type="dxa"/>
            <w:vMerge/>
            <w:tcBorders>
              <w:right w:val="single" w:sz="4" w:space="0" w:color="000000"/>
            </w:tcBorders>
            <w:vAlign w:val="center"/>
          </w:tcPr>
          <w:p w:rsidR="004D1896" w:rsidRDefault="004D1896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A"/>
                <w:sz w:val="24"/>
                <w:szCs w:val="24"/>
              </w:rPr>
            </w:pPr>
          </w:p>
        </w:tc>
        <w:tc>
          <w:tcPr>
            <w:tcW w:w="706" w:type="dxa"/>
            <w:tcBorders>
              <w:left w:val="single" w:sz="4" w:space="0" w:color="000000"/>
            </w:tcBorders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proofErr w:type="spellStart"/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</w:rPr>
              <w:t>G</w:t>
            </w:r>
            <w:r>
              <w:rPr>
                <w:rFonts w:ascii="Cambria" w:eastAsia="Cambria" w:hAnsi="Cambria" w:cs="Cambria"/>
                <w:b/>
                <w:i/>
                <w:color w:val="00000A"/>
                <w:sz w:val="18"/>
                <w:szCs w:val="18"/>
                <w:vertAlign w:val="subscript"/>
              </w:rPr>
              <w:t>max</w:t>
            </w:r>
            <w:proofErr w:type="spellEnd"/>
          </w:p>
        </w:tc>
        <w:tc>
          <w:tcPr>
            <w:tcW w:w="293" w:type="dxa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-</w:t>
            </w:r>
          </w:p>
        </w:tc>
        <w:tc>
          <w:tcPr>
            <w:tcW w:w="5670" w:type="dxa"/>
            <w:vAlign w:val="center"/>
          </w:tcPr>
          <w:p w:rsidR="004D1896" w:rsidRDefault="00523487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4"/>
              <w:rPr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i/>
                <w:color w:val="00000A"/>
                <w:sz w:val="18"/>
                <w:szCs w:val="18"/>
              </w:rPr>
              <w:t>najdłuższy okres gwarancji spośród zaoferowanych</w:t>
            </w:r>
          </w:p>
        </w:tc>
      </w:tr>
    </w:tbl>
    <w:p w:rsidR="004D1896" w:rsidRDefault="00523487">
      <w:pPr>
        <w:pStyle w:val="Normalny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Zamawiający określa minimaln</w:t>
      </w:r>
      <w:r w:rsidR="0043584F">
        <w:rPr>
          <w:rFonts w:ascii="Cambria" w:eastAsia="Cambria" w:hAnsi="Cambria" w:cs="Cambria"/>
          <w:b/>
          <w:color w:val="00000A"/>
        </w:rPr>
        <w:t>y oferowany okres gwarancji - 60</w:t>
      </w:r>
      <w:r>
        <w:rPr>
          <w:rFonts w:ascii="Cambria" w:eastAsia="Cambria" w:hAnsi="Cambria" w:cs="Cambria"/>
          <w:b/>
          <w:color w:val="00000A"/>
        </w:rPr>
        <w:t xml:space="preserve"> miesięcy. 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Jeżeli wykonawca nie wskaże w ofercie okresu gwarancji na wykonane roboty budowlane, na potrzeby oceny ofert oraz przy sporządzaniu treści umowy, przyjęty zostanie minimalny wymagany okres.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Oferta z zaoferowanym okresem krótszym niż minimalny, zostanie odrzucona na podstawie art. 226 ust. 1 </w:t>
      </w:r>
      <w:proofErr w:type="spellStart"/>
      <w:r>
        <w:rPr>
          <w:rFonts w:ascii="Cambria" w:eastAsia="Cambria" w:hAnsi="Cambria" w:cs="Cambria"/>
          <w:color w:val="00000A"/>
        </w:rPr>
        <w:t>pkt</w:t>
      </w:r>
      <w:proofErr w:type="spellEnd"/>
      <w:r>
        <w:rPr>
          <w:rFonts w:ascii="Cambria" w:eastAsia="Cambria" w:hAnsi="Cambria" w:cs="Cambria"/>
          <w:color w:val="00000A"/>
        </w:rPr>
        <w:t xml:space="preserve"> 5 ustawy </w:t>
      </w:r>
      <w:proofErr w:type="spellStart"/>
      <w:r>
        <w:rPr>
          <w:rFonts w:ascii="Cambria" w:eastAsia="Cambria" w:hAnsi="Cambria" w:cs="Cambria"/>
          <w:color w:val="00000A"/>
        </w:rPr>
        <w:t>Pzp</w:t>
      </w:r>
      <w:proofErr w:type="spellEnd"/>
      <w:r>
        <w:rPr>
          <w:rFonts w:ascii="Cambria" w:eastAsia="Cambria" w:hAnsi="Cambria" w:cs="Cambria"/>
          <w:color w:val="00000A"/>
        </w:rPr>
        <w:t xml:space="preserve">, jako oferta, której treść jest niezgodna z warunkami zamówienia. </w:t>
      </w:r>
    </w:p>
    <w:p w:rsidR="004D1896" w:rsidRDefault="00523487">
      <w:pPr>
        <w:pStyle w:val="Normalny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Zamawiający określa limit o</w:t>
      </w:r>
      <w:r w:rsidR="00D00BA2">
        <w:rPr>
          <w:rFonts w:ascii="Cambria" w:eastAsia="Cambria" w:hAnsi="Cambria" w:cs="Cambria"/>
          <w:b/>
          <w:color w:val="00000A"/>
        </w:rPr>
        <w:t>ferowanego okresu gwarancji - 72</w:t>
      </w:r>
      <w:r>
        <w:rPr>
          <w:rFonts w:ascii="Cambria" w:eastAsia="Cambria" w:hAnsi="Cambria" w:cs="Cambria"/>
          <w:b/>
          <w:color w:val="00000A"/>
        </w:rPr>
        <w:t xml:space="preserve"> miesięcy</w:t>
      </w:r>
      <w:r>
        <w:rPr>
          <w:rFonts w:ascii="Cambria" w:eastAsia="Cambria" w:hAnsi="Cambria" w:cs="Cambria"/>
          <w:color w:val="00000A"/>
        </w:rPr>
        <w:t xml:space="preserve">. </w:t>
      </w:r>
    </w:p>
    <w:p w:rsidR="004D1896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1021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Jeżeli wykonawca zaoferuje okres gwarancji na wykonane roboty budowlane dłuższy niż limitowany, do oceny oferty zamawiający przyjmie okres skrócony do określonego limitu, natomiast do umowy zostanie wpisany okres podany w ofercie.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mbria" w:eastAsia="Cambria" w:hAnsi="Cambria" w:cs="Cambria"/>
          <w:color w:val="00000A"/>
        </w:rPr>
      </w:pPr>
      <w:bookmarkStart w:id="24" w:name="_heading=h.4i7ojhp" w:colFirst="0" w:colLast="0"/>
      <w:bookmarkEnd w:id="24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Informacja o formalnościach, jakie powinny być dopełnione przed zawarciem umowy</w:t>
      </w:r>
    </w:p>
    <w:p w:rsidR="004D1896" w:rsidRDefault="00523487">
      <w:pPr>
        <w:pStyle w:val="Normalny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Wykonawca, którego oferta zostanie uznana za najkorzystniejszą, będzie zobowiązany przed zawarciem </w:t>
      </w:r>
      <w:r w:rsidRPr="004070FB">
        <w:rPr>
          <w:rFonts w:ascii="Cambria" w:eastAsia="Cambria" w:hAnsi="Cambria" w:cs="Cambria"/>
          <w:color w:val="00000A"/>
        </w:rPr>
        <w:t xml:space="preserve">umowy do wniesienia </w:t>
      </w:r>
      <w:r w:rsidRPr="004070FB">
        <w:rPr>
          <w:rFonts w:ascii="Cambria" w:eastAsia="Cambria" w:hAnsi="Cambria" w:cs="Cambria"/>
          <w:b/>
          <w:color w:val="00000A"/>
        </w:rPr>
        <w:t>zabezpieczenia należytego wykonania umowy w wysokości</w:t>
      </w:r>
      <w:r w:rsidRPr="004070FB">
        <w:rPr>
          <w:rFonts w:ascii="Cambria" w:eastAsia="Cambria" w:hAnsi="Cambria" w:cs="Cambria"/>
          <w:color w:val="00000A"/>
        </w:rPr>
        <w:t xml:space="preserve"> </w:t>
      </w:r>
      <w:r w:rsidRPr="004070FB">
        <w:rPr>
          <w:rFonts w:ascii="Cambria" w:eastAsia="Cambria" w:hAnsi="Cambria" w:cs="Cambria"/>
          <w:b/>
          <w:color w:val="00000A"/>
        </w:rPr>
        <w:t>3% całkowitej ceny</w:t>
      </w:r>
      <w:r>
        <w:rPr>
          <w:rFonts w:ascii="Cambria" w:eastAsia="Cambria" w:hAnsi="Cambria" w:cs="Cambria"/>
          <w:b/>
          <w:color w:val="00000A"/>
        </w:rPr>
        <w:t xml:space="preserve"> brutto</w:t>
      </w:r>
      <w:r>
        <w:rPr>
          <w:rFonts w:ascii="Cambria" w:eastAsia="Cambria" w:hAnsi="Cambria" w:cs="Cambria"/>
          <w:color w:val="00000A"/>
        </w:rPr>
        <w:t xml:space="preserve"> podanej w ofercie. Zabezpieczenie, o którym mowa w zdaniu poprzednim:</w:t>
      </w:r>
    </w:p>
    <w:p w:rsidR="004D1896" w:rsidRDefault="00523487">
      <w:pPr>
        <w:pStyle w:val="Normalny1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służy pokryciu roszczeń z tytułu niewykonania lub nienależytego wykonania umowy;</w:t>
      </w:r>
    </w:p>
    <w:p w:rsidR="004D1896" w:rsidRDefault="00523487">
      <w:pPr>
        <w:pStyle w:val="Normalny1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wnoszone w pieniądzu, wykonawca powinien wpłacić przelewem na rachunek bankowy zamawiającego, nr </w:t>
      </w:r>
      <w:r>
        <w:rPr>
          <w:rFonts w:ascii="Cambria" w:eastAsia="Cambria" w:hAnsi="Cambria" w:cs="Cambria"/>
          <w:b/>
          <w:color w:val="00000A"/>
        </w:rPr>
        <w:t>02 1140 1010 0000 4399 5800 1002</w:t>
      </w:r>
      <w:r>
        <w:rPr>
          <w:rFonts w:ascii="Cambria" w:eastAsia="Cambria" w:hAnsi="Cambria" w:cs="Cambria"/>
          <w:color w:val="00000A"/>
        </w:rPr>
        <w:t>, wskazując w tytule przelewu numer postępowania.</w:t>
      </w:r>
    </w:p>
    <w:p w:rsidR="004D1896" w:rsidRDefault="00523487">
      <w:pPr>
        <w:pStyle w:val="Normalny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przypadku wyboru oferty złożonej przez </w:t>
      </w:r>
      <w:r>
        <w:rPr>
          <w:rFonts w:ascii="Cambria" w:eastAsia="Cambria" w:hAnsi="Cambria" w:cs="Cambria"/>
          <w:b/>
          <w:color w:val="00000A"/>
        </w:rPr>
        <w:t>wykonawców wspólnie ubiegających się o udzielenie zamówienia</w:t>
      </w:r>
      <w:r>
        <w:rPr>
          <w:rFonts w:ascii="Cambria" w:eastAsia="Cambria" w:hAnsi="Cambria" w:cs="Cambria"/>
          <w:color w:val="00000A"/>
        </w:rPr>
        <w:t>, zamawiający zastrzega sobie prawo żądania, przed zawarciem umowy, przedstawienia umowy regulującej współpracę tych wykonawców.</w:t>
      </w:r>
    </w:p>
    <w:p w:rsidR="004D1896" w:rsidRDefault="00523487">
      <w:pPr>
        <w:pStyle w:val="Normalny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Wykonawca będzie zobowiązany do podpisania umowy w miejscu i terminie wskazanym przez zamawiającego. </w:t>
      </w:r>
      <w:r>
        <w:rPr>
          <w:rFonts w:ascii="Cambria" w:eastAsia="Cambria" w:hAnsi="Cambria" w:cs="Cambria"/>
          <w:b/>
          <w:color w:val="00000A"/>
        </w:rPr>
        <w:t>Trzykrotne</w:t>
      </w:r>
      <w:r>
        <w:rPr>
          <w:rFonts w:ascii="Cambria" w:eastAsia="Cambria" w:hAnsi="Cambria" w:cs="Cambria"/>
          <w:color w:val="00000A"/>
        </w:rPr>
        <w:t>, nieusprawiedliwione przez wykonawcę, niestawienie się w wyznaczonym terminie do podpisania umowy, uznaje się za uchylanie od zawarcia umowy.</w:t>
      </w:r>
    </w:p>
    <w:p w:rsidR="004D1896" w:rsidRDefault="00207F43">
      <w:pPr>
        <w:pStyle w:val="Normalny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J</w:t>
      </w:r>
      <w:r w:rsidR="00523487">
        <w:rPr>
          <w:rFonts w:ascii="Cambria" w:eastAsia="Cambria" w:hAnsi="Cambria" w:cs="Cambria"/>
          <w:color w:val="00000A"/>
        </w:rPr>
        <w:t xml:space="preserve">eżeli </w:t>
      </w:r>
      <w:r>
        <w:rPr>
          <w:rFonts w:ascii="Cambria" w:eastAsia="Cambria" w:hAnsi="Cambria" w:cs="Cambria"/>
          <w:color w:val="00000A"/>
        </w:rPr>
        <w:t>oferent</w:t>
      </w:r>
      <w:r w:rsidR="00523487">
        <w:rPr>
          <w:rFonts w:ascii="Cambria" w:eastAsia="Cambria" w:hAnsi="Cambria" w:cs="Cambria"/>
          <w:color w:val="00000A"/>
        </w:rPr>
        <w:t xml:space="preserve">, którego oferta została wybrana jako najkorzystniejsza, </w:t>
      </w:r>
      <w:r w:rsidR="00523487">
        <w:rPr>
          <w:rFonts w:ascii="Cambria" w:eastAsia="Cambria" w:hAnsi="Cambria" w:cs="Cambria"/>
          <w:b/>
          <w:color w:val="00000A"/>
        </w:rPr>
        <w:t>uchyla się od zawarcia umowy</w:t>
      </w:r>
      <w:r w:rsidR="00523487">
        <w:rPr>
          <w:rFonts w:ascii="Cambria" w:eastAsia="Cambria" w:hAnsi="Cambria" w:cs="Cambria"/>
          <w:color w:val="00000A"/>
        </w:rPr>
        <w:t xml:space="preserve"> lub nie wnosi wymaganego zabezpieczenia należytego wykonania umowy, zamawiający może dokonać ponownego badania i oceny ofert spośród ofert pozostałych w postępowaniu wykonawców oraz wybrać najkorzystniejszą ofertę albo unieważnić postępowanie.</w:t>
      </w:r>
    </w:p>
    <w:p w:rsidR="004D1896" w:rsidRDefault="00523487">
      <w:pPr>
        <w:pStyle w:val="Normalny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Wykonawca, którego oferta została wybrana jako najkorzystniejsza jest zobowiązany </w:t>
      </w:r>
      <w:r>
        <w:rPr>
          <w:rFonts w:ascii="Cambria" w:eastAsia="Cambria" w:hAnsi="Cambria" w:cs="Cambria"/>
          <w:b/>
          <w:color w:val="00000A"/>
        </w:rPr>
        <w:t>najpóźniej w dniu podpisania umowy do przekazania zamawiającemu</w:t>
      </w:r>
      <w:r>
        <w:rPr>
          <w:rFonts w:ascii="Cambria" w:eastAsia="Cambria" w:hAnsi="Cambria" w:cs="Cambria"/>
          <w:color w:val="00000A"/>
        </w:rPr>
        <w:t xml:space="preserve">: </w:t>
      </w:r>
    </w:p>
    <w:p w:rsidR="004D1896" w:rsidRDefault="00523487">
      <w:pPr>
        <w:pStyle w:val="Normalny1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 xml:space="preserve">listy osób </w:t>
      </w:r>
      <w:r>
        <w:rPr>
          <w:rFonts w:ascii="Cambria" w:eastAsia="Cambria" w:hAnsi="Cambria" w:cs="Cambria"/>
          <w:color w:val="00000A"/>
        </w:rPr>
        <w:t>upoważnionych do kontaktów z zamawiającym w kwestiach realizacji umowy, w szczególności osób odpowiedzialnych za</w:t>
      </w:r>
      <w:r w:rsidR="00207F43">
        <w:rPr>
          <w:rFonts w:ascii="Cambria" w:eastAsia="Cambria" w:hAnsi="Cambria" w:cs="Cambria"/>
          <w:color w:val="00000A"/>
        </w:rPr>
        <w:t xml:space="preserve"> wykonanie projektu,</w:t>
      </w:r>
      <w:r>
        <w:rPr>
          <w:rFonts w:ascii="Cambria" w:eastAsia="Cambria" w:hAnsi="Cambria" w:cs="Cambria"/>
          <w:color w:val="00000A"/>
        </w:rPr>
        <w:t xml:space="preserve"> kierowanie robotami budowlanymi, wraz z kopią uprawnień tych osób, które odpowiadają warunkom udziału w postępowaniu;</w:t>
      </w:r>
    </w:p>
    <w:p w:rsidR="004D1896" w:rsidRDefault="00523487">
      <w:pPr>
        <w:pStyle w:val="Normalny1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>dowodu wniesienia zabezpieczenia</w:t>
      </w:r>
      <w:r>
        <w:rPr>
          <w:rFonts w:ascii="Cambria" w:eastAsia="Cambria" w:hAnsi="Cambria" w:cs="Cambria"/>
          <w:color w:val="00000A"/>
        </w:rPr>
        <w:t xml:space="preserve"> należytego wykonania umowy;</w:t>
      </w:r>
    </w:p>
    <w:p w:rsidR="004D1896" w:rsidRPr="004070FB" w:rsidRDefault="00523487">
      <w:pPr>
        <w:pStyle w:val="Normalny1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 w:rsidRPr="004070FB">
        <w:rPr>
          <w:rFonts w:ascii="Cambria" w:eastAsia="Cambria" w:hAnsi="Cambria" w:cs="Cambria"/>
          <w:color w:val="00000A"/>
        </w:rPr>
        <w:t xml:space="preserve">dokumentów potwierdzających, że wykonawca jest </w:t>
      </w:r>
      <w:r w:rsidRPr="004070FB">
        <w:rPr>
          <w:rFonts w:ascii="Cambria" w:eastAsia="Cambria" w:hAnsi="Cambria" w:cs="Cambria"/>
          <w:b/>
          <w:color w:val="00000A"/>
        </w:rPr>
        <w:t>ubezpieczony od odpowiedzialności cywilnej w </w:t>
      </w:r>
      <w:r w:rsidRPr="004070FB">
        <w:rPr>
          <w:rFonts w:ascii="Cambria" w:eastAsia="Cambria" w:hAnsi="Cambria" w:cs="Cambria"/>
          <w:color w:val="00000A"/>
        </w:rPr>
        <w:t xml:space="preserve">zakresie prowadzonej działalności związanej z przedmiotem zamówienia, </w:t>
      </w:r>
      <w:r w:rsidRPr="004070FB">
        <w:rPr>
          <w:rFonts w:ascii="Cambria" w:eastAsia="Cambria" w:hAnsi="Cambria" w:cs="Cambria"/>
          <w:b/>
          <w:color w:val="00000A"/>
        </w:rPr>
        <w:t>na sumę gwarancyjną co najmniej</w:t>
      </w:r>
      <w:r w:rsidR="004300A0" w:rsidRPr="004070FB">
        <w:t xml:space="preserve"> </w:t>
      </w:r>
      <w:r w:rsidR="00246B06">
        <w:rPr>
          <w:rFonts w:asciiTheme="minorHAnsi" w:hAnsiTheme="minorHAnsi" w:cstheme="majorHAnsi"/>
          <w:b/>
        </w:rPr>
        <w:t>1</w:t>
      </w:r>
      <w:r w:rsidR="004300A0" w:rsidRPr="004070FB">
        <w:rPr>
          <w:rFonts w:asciiTheme="minorHAnsi" w:hAnsiTheme="minorHAnsi" w:cstheme="majorHAnsi"/>
          <w:b/>
        </w:rPr>
        <w:t xml:space="preserve"> </w:t>
      </w:r>
      <w:r w:rsidRPr="004070FB">
        <w:rPr>
          <w:rFonts w:ascii="Cambria" w:eastAsia="Cambria" w:hAnsi="Cambria" w:cs="Cambria"/>
          <w:b/>
          <w:color w:val="00000A"/>
        </w:rPr>
        <w:t>000 000 zł (</w:t>
      </w:r>
      <w:r w:rsidR="00246B06">
        <w:rPr>
          <w:rFonts w:ascii="Cambria" w:eastAsia="Cambria" w:hAnsi="Cambria" w:cs="Cambria"/>
          <w:b/>
          <w:color w:val="00000A"/>
        </w:rPr>
        <w:t>jeden milion</w:t>
      </w:r>
      <w:r w:rsidRPr="004070FB">
        <w:rPr>
          <w:rFonts w:ascii="Cambria" w:eastAsia="Cambria" w:hAnsi="Cambria" w:cs="Cambria"/>
          <w:b/>
          <w:color w:val="00000A"/>
        </w:rPr>
        <w:t xml:space="preserve"> złotych</w:t>
      </w:r>
      <w:r w:rsidR="004300A0" w:rsidRPr="004070FB">
        <w:rPr>
          <w:rFonts w:ascii="Cambria" w:eastAsia="Cambria" w:hAnsi="Cambria" w:cs="Cambria"/>
          <w:b/>
          <w:color w:val="00000A"/>
        </w:rPr>
        <w:t>).</w:t>
      </w:r>
      <w:r w:rsidRPr="004070FB">
        <w:rPr>
          <w:rFonts w:ascii="Cambria" w:eastAsia="Cambria" w:hAnsi="Cambria" w:cs="Cambria"/>
          <w:b/>
          <w:color w:val="00000A"/>
        </w:rPr>
        <w:t xml:space="preserve"> </w:t>
      </w:r>
    </w:p>
    <w:p w:rsidR="004D1896" w:rsidRDefault="00523487">
      <w:pPr>
        <w:pStyle w:val="Normalny1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b/>
          <w:color w:val="00000A"/>
        </w:rPr>
        <w:t xml:space="preserve">kosztorysu ofertowego, </w:t>
      </w:r>
      <w:r>
        <w:rPr>
          <w:rFonts w:ascii="Cambria" w:eastAsia="Cambria" w:hAnsi="Cambria" w:cs="Cambria"/>
          <w:color w:val="00000A"/>
        </w:rPr>
        <w:t>sporządzonego w formie uproszczonej, z podziałem na poszczególne branże, odpowiadającego cenie przedstawionej w złożonej ofercie;</w:t>
      </w:r>
    </w:p>
    <w:p w:rsidR="004D1896" w:rsidRPr="004070FB" w:rsidRDefault="00523487">
      <w:pPr>
        <w:pStyle w:val="Normalny1"/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rPr>
          <w:rFonts w:ascii="Cambria" w:eastAsia="Cambria" w:hAnsi="Cambria" w:cs="Cambria"/>
          <w:color w:val="00000A"/>
        </w:rPr>
      </w:pPr>
      <w:r w:rsidRPr="004070FB">
        <w:rPr>
          <w:rFonts w:ascii="Cambria" w:eastAsia="Cambria" w:hAnsi="Cambria" w:cs="Cambria"/>
          <w:b/>
          <w:color w:val="00000A"/>
        </w:rPr>
        <w:t>pełnomocnictwa</w:t>
      </w:r>
      <w:r w:rsidRPr="004070FB">
        <w:rPr>
          <w:rFonts w:ascii="Cambria" w:eastAsia="Cambria" w:hAnsi="Cambria" w:cs="Cambria"/>
          <w:color w:val="00000A"/>
        </w:rPr>
        <w:t xml:space="preserve"> osoby reprezentującej wykonawcę przy podpisywaniu umowy, o ile nie będzie </w:t>
      </w:r>
      <w:r w:rsidRPr="004070FB">
        <w:rPr>
          <w:rFonts w:ascii="Cambria" w:eastAsia="Cambria" w:hAnsi="Cambria" w:cs="Cambria"/>
          <w:color w:val="00000A"/>
        </w:rPr>
        <w:lastRenderedPageBreak/>
        <w:t>ono wynikać z pełnomocnictwa załączonego do oferty lub dokumentów rejestrowych.</w:t>
      </w:r>
    </w:p>
    <w:p w:rsidR="004D1896" w:rsidRDefault="004D1896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bookmarkStart w:id="25" w:name="_heading=h.2xcytpi" w:colFirst="0" w:colLast="0"/>
      <w:bookmarkEnd w:id="25"/>
    </w:p>
    <w:p w:rsidR="004D1896" w:rsidRDefault="00523487">
      <w:pPr>
        <w:pStyle w:val="Normalny1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bookmarkStart w:id="26" w:name="_heading=h.1ci93xb" w:colFirst="0" w:colLast="0"/>
      <w:bookmarkEnd w:id="26"/>
      <w:r>
        <w:rPr>
          <w:rFonts w:ascii="Cambria" w:eastAsia="Cambria" w:hAnsi="Cambria" w:cs="Cambria"/>
          <w:b/>
          <w:color w:val="00000A"/>
        </w:rPr>
        <w:t>Informacja dotycząca przetwarzania danych osobowych</w:t>
      </w:r>
    </w:p>
    <w:p w:rsidR="000472B4" w:rsidRDefault="00523487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Zamawiający, zgodnie z art. 13 ust. 1 i 2 rozporządzenia Parlamentu Europejskiego i Rady (UE) 2016/679 z dnia 27 kwietnia 2016 r. w sprawie ochrony osób fizycznych w związku z przetwarzaniem danych osobowych i w sprawie swobodnego przepływu takich danych oraz uchylenia dyrektywy 95/46/WE (ogólne rozporządzenie o ochronie danych - Dz. Urz. UE L 119 z 04.05.2016 r., str. 1), dalej „RODO”, informuje, że: 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celu prowadzenia niniejszego postępowania o udzielenie zamówienia publicznego, prowadzonego w trybie podstawowym, przetwarzane będą dane osobowe na podstawie art. 6 ust. 1 lit. c RODO; 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bookmarkStart w:id="27" w:name="_heading=h.3whwml4" w:colFirst="0" w:colLast="0"/>
      <w:bookmarkEnd w:id="27"/>
      <w:r>
        <w:rPr>
          <w:rFonts w:ascii="Cambria" w:eastAsia="Cambria" w:hAnsi="Cambria" w:cs="Cambria"/>
          <w:color w:val="00000A"/>
        </w:rPr>
        <w:t>administratorem danych osobowych wykonawcy jest Towarzystwo Opieki nad Ociemniałymi Stowarzyszenie, z siedzibą w Laskach, ul. Brzozowa 75, 05-080 Izabelin;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 Administratorem można skontaktować się za pośrednictwem formularza kontaktowego dostępnego na stronie internetowej: </w:t>
      </w:r>
      <w:r>
        <w:rPr>
          <w:rFonts w:ascii="Cambria" w:eastAsia="Cambria" w:hAnsi="Cambria" w:cs="Cambria"/>
          <w:color w:val="00000A"/>
          <w:u w:val="single"/>
        </w:rPr>
        <w:t>https://www.laski.edu.pl/pl/formularz-kontaktowy</w:t>
      </w:r>
      <w:r>
        <w:rPr>
          <w:rFonts w:ascii="Cambria" w:eastAsia="Cambria" w:hAnsi="Cambria" w:cs="Cambria"/>
          <w:color w:val="00000A"/>
        </w:rPr>
        <w:t xml:space="preserve">, dzwoniąc pod numer telefonu: (22) 752-30-00 lub pisząc na adres e-mail: </w:t>
      </w:r>
      <w:r w:rsidR="0019777C">
        <w:rPr>
          <w:rFonts w:ascii="Cambria" w:eastAsia="Cambria" w:hAnsi="Cambria" w:cs="Cambria"/>
          <w:color w:val="00000A"/>
          <w:u w:val="single"/>
        </w:rPr>
        <w:t>tono</w:t>
      </w:r>
      <w:r>
        <w:rPr>
          <w:rFonts w:ascii="Cambria" w:eastAsia="Cambria" w:hAnsi="Cambria" w:cs="Cambria"/>
          <w:color w:val="00000A"/>
          <w:u w:val="single"/>
        </w:rPr>
        <w:t>@laski.edu.pl</w:t>
      </w:r>
      <w:r>
        <w:rPr>
          <w:rFonts w:ascii="Cambria" w:eastAsia="Cambria" w:hAnsi="Cambria" w:cs="Cambria"/>
          <w:color w:val="00000A"/>
        </w:rPr>
        <w:t>;</w:t>
      </w:r>
    </w:p>
    <w:p w:rsidR="000472B4" w:rsidRDefault="00A96D5E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Theme="minorHAnsi" w:eastAsia="Cambria" w:hAnsiTheme="minorHAnsi" w:cs="Cambria"/>
          <w:color w:val="00000A"/>
        </w:rPr>
      </w:pPr>
      <w:r w:rsidRPr="00A96D5E">
        <w:rPr>
          <w:rFonts w:asciiTheme="minorHAnsi" w:eastAsia="Calibri" w:hAnsiTheme="minorHAnsi" w:cs="Arial"/>
          <w:lang w:eastAsia="en-US"/>
        </w:rPr>
        <w:t xml:space="preserve">w sprawach związanych z przetwarzaniem danych osobowych oraz z wykonywaniem praw przysługujących z mocy RODO </w:t>
      </w:r>
      <w:r w:rsidR="0019777C">
        <w:rPr>
          <w:rFonts w:asciiTheme="minorHAnsi" w:eastAsia="Calibri" w:hAnsiTheme="minorHAnsi" w:cs="Arial"/>
          <w:lang w:eastAsia="en-US"/>
        </w:rPr>
        <w:t>można</w:t>
      </w:r>
      <w:r w:rsidRPr="00A96D5E">
        <w:rPr>
          <w:rFonts w:asciiTheme="minorHAnsi" w:eastAsia="Calibri" w:hAnsiTheme="minorHAnsi" w:cs="Arial"/>
          <w:lang w:eastAsia="en-US"/>
        </w:rPr>
        <w:t xml:space="preserve"> kontaktować się również z powołanym na podstawie art. 37 ust. 1 RODO przez Administratora</w:t>
      </w:r>
      <w:r w:rsidRPr="00A96D5E">
        <w:rPr>
          <w:rFonts w:asciiTheme="minorHAnsi" w:eastAsia="Calibri" w:hAnsiTheme="minorHAnsi" w:cs="Arial"/>
          <w:bCs/>
          <w:lang w:eastAsia="en-US"/>
        </w:rPr>
        <w:t xml:space="preserve"> Inspektorem Ochrony Danych</w:t>
      </w:r>
      <w:r w:rsidRPr="00A96D5E">
        <w:rPr>
          <w:rFonts w:asciiTheme="minorHAnsi" w:eastAsia="Calibri" w:hAnsiTheme="minorHAnsi" w:cs="Arial"/>
          <w:lang w:eastAsia="en-US"/>
        </w:rPr>
        <w:t xml:space="preserve">, pisząc na adres e-mail: </w:t>
      </w:r>
      <w:hyperlink r:id="rId9" w:history="1">
        <w:r w:rsidRPr="00A96D5E">
          <w:rPr>
            <w:rStyle w:val="Hipercze"/>
            <w:rFonts w:asciiTheme="minorHAnsi" w:eastAsia="Calibri" w:hAnsiTheme="minorHAnsi" w:cs="Arial"/>
            <w:lang w:eastAsia="en-US"/>
          </w:rPr>
          <w:t>iodo@laski.edu.pl</w:t>
        </w:r>
      </w:hyperlink>
      <w:r w:rsidRPr="00A96D5E">
        <w:rPr>
          <w:rFonts w:asciiTheme="minorHAnsi" w:eastAsia="Calibri" w:hAnsiTheme="minorHAnsi" w:cs="Arial"/>
          <w:lang w:eastAsia="en-US"/>
        </w:rPr>
        <w:t>.</w:t>
      </w:r>
      <w:r w:rsidRPr="00A96D5E">
        <w:rPr>
          <w:rFonts w:asciiTheme="minorHAnsi" w:eastAsia="Cambria" w:hAnsiTheme="minorHAnsi" w:cs="Cambria"/>
          <w:color w:val="00000A"/>
        </w:rPr>
        <w:t xml:space="preserve"> 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dane osobowe przetwarzane będą na podstawie art. 6 ust. 1 lit. c</w:t>
      </w:r>
      <w:r>
        <w:rPr>
          <w:rFonts w:ascii="Cambria" w:eastAsia="Cambria" w:hAnsi="Cambria" w:cs="Cambria"/>
          <w:i/>
          <w:color w:val="00000A"/>
        </w:rPr>
        <w:t xml:space="preserve"> </w:t>
      </w:r>
      <w:r>
        <w:rPr>
          <w:rFonts w:ascii="Cambria" w:eastAsia="Cambria" w:hAnsi="Cambria" w:cs="Cambria"/>
          <w:color w:val="00000A"/>
        </w:rPr>
        <w:t>RODO w celu związanym z przedmiotowym postępowaniem;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odbiorcami danych osobowych będą osoby lub podmioty, którym udostępniona zostanie dokumentacja;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odniesieniu danych osobowych decyzje nie będą podejmowane w sposób zautomatyzowany, stosowanie do art. 22 RODO; 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wykonawca udostępniający swoje dane posiada: </w:t>
      </w:r>
    </w:p>
    <w:p w:rsidR="000472B4" w:rsidRDefault="00523487">
      <w:pPr>
        <w:pStyle w:val="Normalny1"/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na podstawie art. 15 RODO - prawo dostępu do danych osobowych jej dotyczących; </w:t>
      </w:r>
    </w:p>
    <w:p w:rsidR="000472B4" w:rsidRDefault="00523487">
      <w:pPr>
        <w:pStyle w:val="Normalny1"/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na podstawie art. 16 RODO - prawo do sprostowania danych osobowych, </w:t>
      </w:r>
    </w:p>
    <w:p w:rsidR="000472B4" w:rsidRDefault="00523487">
      <w:pPr>
        <w:pStyle w:val="Normalny1"/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na podstawie art. 18 RODO - prawo żądania od administratora ograniczenia przetwarzania danych osobowych, z tym że prawo do ograniczenia przetwarzania danych osobowych, nie ma zastosowania w odniesieniu do przechowywania, w celu zapewnienia korzystania ze środków ochrony prawnej lub w celu ochrony praw innej osoby fizycznej lub prawnej, lub z uwagi na ważne względy interesu publicznego Unii Europejskiej lub państwa członkowskiego; </w:t>
      </w:r>
    </w:p>
    <w:p w:rsidR="000472B4" w:rsidRDefault="00523487">
      <w:pPr>
        <w:pStyle w:val="Normalny1"/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prawo do wniesienia skargi do Prezesa Urzędu Ochrony Danych Osobowych, gdy uzna, że przetwarzanie danych osobowych dotyczących wykonawcy narusza przepisy RODO;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osobie udostępniającej swoje dane nie przysługuje: </w:t>
      </w:r>
    </w:p>
    <w:p w:rsidR="000472B4" w:rsidRDefault="00523487">
      <w:pPr>
        <w:pStyle w:val="Normalny1"/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 związku z art. 17 ust. 3 lit. b, d lub e RODO - prawo do usunięcia danych osobowych; </w:t>
      </w:r>
    </w:p>
    <w:p w:rsidR="000472B4" w:rsidRDefault="00523487">
      <w:pPr>
        <w:pStyle w:val="Normalny1"/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prawo do przenoszenia danych osobowych, o którym mowa w art. 20 RODO;</w:t>
      </w:r>
    </w:p>
    <w:p w:rsidR="000472B4" w:rsidRDefault="00523487">
      <w:pPr>
        <w:pStyle w:val="Normalny1"/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588" w:hanging="454"/>
        <w:jc w:val="both"/>
        <w:rPr>
          <w:rFonts w:ascii="Cambria" w:eastAsia="Cambria" w:hAnsi="Cambria" w:cs="Cambria"/>
          <w:color w:val="00000A"/>
        </w:rPr>
      </w:pPr>
      <w:bookmarkStart w:id="28" w:name="_heading=h.2bn6wsx" w:colFirst="0" w:colLast="0"/>
      <w:bookmarkEnd w:id="28"/>
      <w:r>
        <w:rPr>
          <w:rFonts w:ascii="Cambria" w:eastAsia="Cambria" w:hAnsi="Cambria" w:cs="Cambria"/>
          <w:color w:val="00000A"/>
        </w:rPr>
        <w:t xml:space="preserve">na podstawie art. 21 RODO - prawo sprzeciwu wobec przetwarzania danych osobowych, gdyż podstawą prawną przetwarzania danych osobowych jest art. 6 ust. 1 lit. c RODO; </w:t>
      </w:r>
    </w:p>
    <w:p w:rsidR="000472B4" w:rsidRDefault="00523487">
      <w:pPr>
        <w:pStyle w:val="Normalny1"/>
        <w:widowControl w:val="0"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1021" w:hanging="454"/>
        <w:jc w:val="both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zamawiający dołoży wszelkich starań, aby zapewnić odpowiednie środki ochrony danych osobowych przed ich przypadkowym lub umyślnym zniszczeniem, przypadkową utratą, zmianą, nieuprawnionym ujawnieniem, wykorzystaniem czy dostępem, zgodnie z obowiązującymi przepisami prawa.</w:t>
      </w:r>
    </w:p>
    <w:p w:rsidR="004D1896" w:rsidRDefault="004D1896" w:rsidP="004070F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A"/>
        </w:rPr>
      </w:pPr>
    </w:p>
    <w:p w:rsidR="00303853" w:rsidRDefault="00303853" w:rsidP="004070F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Załączniki</w:t>
      </w:r>
    </w:p>
    <w:p w:rsidR="00246B06" w:rsidRDefault="00246B06" w:rsidP="00246B06">
      <w:pPr>
        <w:pStyle w:val="Normalny1"/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Załącznik nr 1</w:t>
      </w:r>
      <w:r w:rsidR="00303853">
        <w:rPr>
          <w:rFonts w:ascii="Cambria" w:eastAsia="Cambria" w:hAnsi="Cambria" w:cs="Cambria"/>
          <w:color w:val="00000A"/>
        </w:rPr>
        <w:t xml:space="preserve"> – Dokumentacja projektowa do zapytania ofertowego</w:t>
      </w:r>
      <w:r w:rsidRPr="00246B06">
        <w:rPr>
          <w:rFonts w:ascii="Cambria" w:eastAsia="Cambria" w:hAnsi="Cambria" w:cs="Cambria"/>
          <w:color w:val="00000A"/>
        </w:rPr>
        <w:t xml:space="preserve"> </w:t>
      </w:r>
    </w:p>
    <w:p w:rsidR="00246B06" w:rsidRDefault="00246B06" w:rsidP="0062030A">
      <w:pPr>
        <w:pStyle w:val="Normalny1"/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Załącznik nr 2- Formularz ofertowy</w:t>
      </w:r>
    </w:p>
    <w:sectPr w:rsidR="00246B06" w:rsidSect="00C074C0">
      <w:footerReference w:type="default" r:id="rId10"/>
      <w:pgSz w:w="11906" w:h="16838"/>
      <w:pgMar w:top="1134" w:right="1134" w:bottom="1134" w:left="1134" w:header="708" w:footer="50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B07" w:rsidRDefault="00747B07" w:rsidP="00406469">
      <w:pPr>
        <w:spacing w:line="240" w:lineRule="auto"/>
        <w:ind w:left="0" w:hanging="2"/>
      </w:pPr>
      <w:r>
        <w:separator/>
      </w:r>
    </w:p>
  </w:endnote>
  <w:endnote w:type="continuationSeparator" w:id="0">
    <w:p w:rsidR="00747B07" w:rsidRDefault="00747B07" w:rsidP="0040646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07" w:rsidRDefault="00747B07">
    <w:pPr>
      <w:pStyle w:val="Normalny1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A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B07" w:rsidRDefault="00747B07" w:rsidP="00406469">
      <w:pPr>
        <w:spacing w:line="240" w:lineRule="auto"/>
        <w:ind w:left="0" w:hanging="2"/>
      </w:pPr>
      <w:r>
        <w:separator/>
      </w:r>
    </w:p>
  </w:footnote>
  <w:footnote w:type="continuationSeparator" w:id="0">
    <w:p w:rsidR="00747B07" w:rsidRDefault="00747B07" w:rsidP="0040646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EB9"/>
    <w:multiLevelType w:val="multilevel"/>
    <w:tmpl w:val="FC1A386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">
    <w:nsid w:val="02EB1966"/>
    <w:multiLevelType w:val="multilevel"/>
    <w:tmpl w:val="08F632AC"/>
    <w:lvl w:ilvl="0">
      <w:start w:val="1"/>
      <w:numFmt w:val="decimal"/>
      <w:lvlText w:val="%1."/>
      <w:lvlJc w:val="left"/>
      <w:pPr>
        <w:ind w:left="1068" w:hanging="708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2.%3)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">
    <w:nsid w:val="034A6232"/>
    <w:multiLevelType w:val="multilevel"/>
    <w:tmpl w:val="EA623E9A"/>
    <w:lvl w:ilvl="0">
      <w:start w:val="1"/>
      <w:numFmt w:val="decimal"/>
      <w:lvlText w:val="%1)"/>
      <w:lvlJc w:val="left"/>
      <w:pPr>
        <w:ind w:left="117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9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61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33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05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77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49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21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934" w:hanging="180"/>
      </w:pPr>
      <w:rPr>
        <w:vertAlign w:val="baseline"/>
      </w:rPr>
    </w:lvl>
  </w:abstractNum>
  <w:abstractNum w:abstractNumId="3">
    <w:nsid w:val="072B37EB"/>
    <w:multiLevelType w:val="multilevel"/>
    <w:tmpl w:val="D850327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decimal"/>
      <w:lvlText w:val="%2.%3.%4.%5)"/>
      <w:lvlJc w:val="left"/>
      <w:pPr>
        <w:ind w:left="2880" w:hanging="360"/>
      </w:pPr>
      <w:rPr>
        <w:vertAlign w:val="baseline"/>
      </w:rPr>
    </w:lvl>
    <w:lvl w:ilvl="5">
      <w:start w:val="1"/>
      <w:numFmt w:val="lowerLetter"/>
      <w:lvlText w:val="%2.%3.%4.%5.%6)"/>
      <w:lvlJc w:val="left"/>
      <w:pPr>
        <w:ind w:left="4500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nsid w:val="0C072D13"/>
    <w:multiLevelType w:val="multilevel"/>
    <w:tmpl w:val="E23828D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5">
    <w:nsid w:val="0D9B2701"/>
    <w:multiLevelType w:val="hybridMultilevel"/>
    <w:tmpl w:val="F46A5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A2872"/>
    <w:multiLevelType w:val="hybridMultilevel"/>
    <w:tmpl w:val="C1DC8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C41E3"/>
    <w:multiLevelType w:val="multilevel"/>
    <w:tmpl w:val="DD06A876"/>
    <w:lvl w:ilvl="0">
      <w:start w:val="1"/>
      <w:numFmt w:val="decimal"/>
      <w:lvlText w:val="%1)"/>
      <w:lvlJc w:val="left"/>
      <w:pPr>
        <w:ind w:left="28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432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504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576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648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720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792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8640" w:hanging="180"/>
      </w:pPr>
      <w:rPr>
        <w:vertAlign w:val="baseline"/>
      </w:rPr>
    </w:lvl>
  </w:abstractNum>
  <w:abstractNum w:abstractNumId="8">
    <w:nsid w:val="1B67045E"/>
    <w:multiLevelType w:val="multilevel"/>
    <w:tmpl w:val="87D810B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9">
    <w:nsid w:val="1D2C5BAF"/>
    <w:multiLevelType w:val="multilevel"/>
    <w:tmpl w:val="05C821AC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A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0">
    <w:nsid w:val="1DB84D5D"/>
    <w:multiLevelType w:val="multilevel"/>
    <w:tmpl w:val="4CE423B8"/>
    <w:lvl w:ilvl="0">
      <w:start w:val="1"/>
      <w:numFmt w:val="decimal"/>
      <w:lvlText w:val="%1)"/>
      <w:lvlJc w:val="left"/>
      <w:pPr>
        <w:ind w:left="117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9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61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33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05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77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49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21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934" w:hanging="180"/>
      </w:pPr>
      <w:rPr>
        <w:vertAlign w:val="baseline"/>
      </w:rPr>
    </w:lvl>
  </w:abstractNum>
  <w:abstractNum w:abstractNumId="11">
    <w:nsid w:val="27AB72D8"/>
    <w:multiLevelType w:val="multilevel"/>
    <w:tmpl w:val="381605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2">
    <w:nsid w:val="283B19B1"/>
    <w:multiLevelType w:val="multilevel"/>
    <w:tmpl w:val="8396BA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3">
    <w:nsid w:val="30B2678B"/>
    <w:multiLevelType w:val="multilevel"/>
    <w:tmpl w:val="CDF48A84"/>
    <w:lvl w:ilvl="0">
      <w:start w:val="1"/>
      <w:numFmt w:val="decimal"/>
      <w:lvlText w:val="%1)"/>
      <w:lvlJc w:val="left"/>
      <w:pPr>
        <w:ind w:left="720" w:hanging="360"/>
      </w:pPr>
      <w:rPr>
        <w:color w:val="00000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2.%3)"/>
      <w:lvlJc w:val="left"/>
      <w:pPr>
        <w:ind w:left="2160" w:hanging="180"/>
      </w:pPr>
      <w:rPr>
        <w:b w:val="0"/>
        <w:vertAlign w:val="baseline"/>
      </w:rPr>
    </w:lvl>
    <w:lvl w:ilvl="3">
      <w:start w:val="1"/>
      <w:numFmt w:val="decimal"/>
      <w:lvlText w:val="%2.%3.%4."/>
      <w:lvlJc w:val="left"/>
      <w:pPr>
        <w:ind w:left="2340" w:hanging="360"/>
      </w:pPr>
      <w:rPr>
        <w:vertAlign w:val="baseline"/>
      </w:rPr>
    </w:lvl>
    <w:lvl w:ilvl="4">
      <w:start w:val="1"/>
      <w:numFmt w:val="decimal"/>
      <w:lvlText w:val="%2.%3.%4.%5)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4">
    <w:nsid w:val="346007F5"/>
    <w:multiLevelType w:val="multilevel"/>
    <w:tmpl w:val="F93294E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2.%3)"/>
      <w:lvlJc w:val="left"/>
      <w:pPr>
        <w:ind w:left="2160" w:hanging="180"/>
      </w:pPr>
      <w:rPr>
        <w:color w:val="000000"/>
        <w:vertAlign w:val="baseline"/>
      </w:rPr>
    </w:lvl>
    <w:lvl w:ilvl="3">
      <w:start w:val="1"/>
      <w:numFmt w:val="lowerLetter"/>
      <w:lvlText w:val="%2.%3.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5">
    <w:nsid w:val="350E2146"/>
    <w:multiLevelType w:val="multilevel"/>
    <w:tmpl w:val="5E08BA9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2.%3)"/>
      <w:lvlJc w:val="left"/>
      <w:pPr>
        <w:ind w:left="2160" w:hanging="180"/>
      </w:pPr>
      <w:rPr>
        <w:b w:val="0"/>
        <w:i w:val="0"/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6">
    <w:nsid w:val="47CA5414"/>
    <w:multiLevelType w:val="multilevel"/>
    <w:tmpl w:val="809A283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>
      <w:start w:val="1"/>
      <w:numFmt w:val="decimal"/>
      <w:pStyle w:val="Nagwek2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pStyle w:val="Nagwek3"/>
      <w:lvlText w:val="%2.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pStyle w:val="Nagwek8"/>
      <w:lvlText w:val="%2.%3.%4.%5.%6.%7.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vertAlign w:val="baseline"/>
      </w:rPr>
    </w:lvl>
  </w:abstractNum>
  <w:abstractNum w:abstractNumId="17">
    <w:nsid w:val="5CD47262"/>
    <w:multiLevelType w:val="multilevel"/>
    <w:tmpl w:val="BF48B12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decimal"/>
      <w:lvlText w:val="%2.%3.%4.%5)"/>
      <w:lvlJc w:val="left"/>
      <w:pPr>
        <w:ind w:left="2880" w:hanging="360"/>
      </w:pPr>
      <w:rPr>
        <w:vertAlign w:val="baseline"/>
      </w:rPr>
    </w:lvl>
    <w:lvl w:ilvl="5">
      <w:start w:val="1"/>
      <w:numFmt w:val="lowerLetter"/>
      <w:lvlText w:val="%2.%3.%4.%5.%6)"/>
      <w:lvlJc w:val="left"/>
      <w:pPr>
        <w:ind w:left="4500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8">
    <w:nsid w:val="6303391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3533ED4"/>
    <w:multiLevelType w:val="multilevel"/>
    <w:tmpl w:val="0F768050"/>
    <w:lvl w:ilvl="0">
      <w:start w:val="1"/>
      <w:numFmt w:val="upperRoman"/>
      <w:lvlText w:val="Rozdział 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0">
    <w:nsid w:val="6A576A22"/>
    <w:multiLevelType w:val="multilevel"/>
    <w:tmpl w:val="D31C993A"/>
    <w:lvl w:ilvl="0">
      <w:start w:val="1"/>
      <w:numFmt w:val="decimal"/>
      <w:lvlText w:val="%1."/>
      <w:lvlJc w:val="left"/>
      <w:pPr>
        <w:ind w:left="144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200" w:hanging="180"/>
      </w:pPr>
      <w:rPr>
        <w:vertAlign w:val="baseline"/>
      </w:rPr>
    </w:lvl>
  </w:abstractNum>
  <w:abstractNum w:abstractNumId="21">
    <w:nsid w:val="6D5527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DBF12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DE110B3"/>
    <w:multiLevelType w:val="multilevel"/>
    <w:tmpl w:val="ADFAF42E"/>
    <w:lvl w:ilvl="0">
      <w:start w:val="1"/>
      <w:numFmt w:val="decimal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2.%3)"/>
      <w:lvlJc w:val="left"/>
      <w:pPr>
        <w:ind w:left="2160" w:hanging="180"/>
      </w:pPr>
      <w:rPr>
        <w:color w:val="000000"/>
        <w:vertAlign w:val="baseline"/>
      </w:rPr>
    </w:lvl>
    <w:lvl w:ilvl="3">
      <w:start w:val="1"/>
      <w:numFmt w:val="lowerLetter"/>
      <w:lvlText w:val="%2.%3.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4">
    <w:nsid w:val="708154BB"/>
    <w:multiLevelType w:val="multilevel"/>
    <w:tmpl w:val="855EF81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Letter"/>
      <w:lvlText w:val="%2.%3)"/>
      <w:lvlJc w:val="left"/>
      <w:pPr>
        <w:ind w:left="1440" w:hanging="360"/>
      </w:pPr>
      <w:rPr>
        <w:b w:val="0"/>
        <w:i w:val="0"/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b w:val="0"/>
        <w:i w:val="0"/>
        <w:vertAlign w:val="baseline"/>
      </w:rPr>
    </w:lvl>
    <w:lvl w:ilvl="4">
      <w:start w:val="1"/>
      <w:numFmt w:val="decimal"/>
      <w:lvlText w:val="%2.%3.%4.%5."/>
      <w:lvlJc w:val="left"/>
      <w:pPr>
        <w:ind w:left="720" w:hanging="360"/>
      </w:pPr>
      <w:rPr>
        <w:b w:val="0"/>
        <w:i w:val="0"/>
        <w:vertAlign w:val="baseline"/>
      </w:rPr>
    </w:lvl>
    <w:lvl w:ilvl="5">
      <w:start w:val="1"/>
      <w:numFmt w:val="lowerLetter"/>
      <w:lvlText w:val="%2.%3.%4.%5.%6)"/>
      <w:lvlJc w:val="left"/>
      <w:pPr>
        <w:ind w:left="4320" w:hanging="360"/>
      </w:pPr>
      <w:rPr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>
    <w:nsid w:val="754B05F2"/>
    <w:multiLevelType w:val="multilevel"/>
    <w:tmpl w:val="6FAEEDE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Letter"/>
      <w:lvlText w:val="%2.%3)"/>
      <w:lvlJc w:val="left"/>
      <w:pPr>
        <w:ind w:left="1440" w:hanging="360"/>
      </w:pPr>
      <w:rPr>
        <w:b w:val="0"/>
        <w:i w:val="0"/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b w:val="0"/>
        <w:i w:val="0"/>
        <w:vertAlign w:val="baseline"/>
      </w:rPr>
    </w:lvl>
    <w:lvl w:ilvl="4">
      <w:start w:val="1"/>
      <w:numFmt w:val="decimal"/>
      <w:lvlText w:val="%2.%3.%4.%5."/>
      <w:lvlJc w:val="left"/>
      <w:pPr>
        <w:ind w:left="720" w:hanging="360"/>
      </w:pPr>
      <w:rPr>
        <w:b w:val="0"/>
        <w:i w:val="0"/>
        <w:vertAlign w:val="baseline"/>
      </w:rPr>
    </w:lvl>
    <w:lvl w:ilvl="5">
      <w:start w:val="1"/>
      <w:numFmt w:val="lowerLetter"/>
      <w:lvlText w:val="%2.%3.%4.%5.%6)"/>
      <w:lvlJc w:val="left"/>
      <w:pPr>
        <w:ind w:left="4320" w:hanging="360"/>
      </w:pPr>
      <w:rPr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>
    <w:nsid w:val="77C45CAC"/>
    <w:multiLevelType w:val="multilevel"/>
    <w:tmpl w:val="0EB0D1E4"/>
    <w:lvl w:ilvl="0">
      <w:start w:val="1"/>
      <w:numFmt w:val="decimal"/>
      <w:lvlText w:val="%1."/>
      <w:lvlJc w:val="left"/>
      <w:pPr>
        <w:ind w:left="111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530" w:hanging="450"/>
      </w:pPr>
      <w:rPr>
        <w:vertAlign w:val="baseline"/>
      </w:rPr>
    </w:lvl>
    <w:lvl w:ilvl="2">
      <w:start w:val="1"/>
      <w:numFmt w:val="lowerLetter"/>
      <w:lvlText w:val="%2.%3)"/>
      <w:lvlJc w:val="left"/>
      <w:pPr>
        <w:ind w:left="1174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7">
    <w:nsid w:val="7BD43DFE"/>
    <w:multiLevelType w:val="multilevel"/>
    <w:tmpl w:val="E1B8D83E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A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8">
    <w:nsid w:val="7CE6590B"/>
    <w:multiLevelType w:val="multilevel"/>
    <w:tmpl w:val="6A1400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6"/>
  </w:num>
  <w:num w:numId="2">
    <w:abstractNumId w:val="11"/>
  </w:num>
  <w:num w:numId="3">
    <w:abstractNumId w:val="24"/>
  </w:num>
  <w:num w:numId="4">
    <w:abstractNumId w:val="2"/>
  </w:num>
  <w:num w:numId="5">
    <w:abstractNumId w:val="3"/>
  </w:num>
  <w:num w:numId="6">
    <w:abstractNumId w:val="15"/>
  </w:num>
  <w:num w:numId="7">
    <w:abstractNumId w:val="28"/>
  </w:num>
  <w:num w:numId="8">
    <w:abstractNumId w:val="25"/>
  </w:num>
  <w:num w:numId="9">
    <w:abstractNumId w:val="9"/>
  </w:num>
  <w:num w:numId="10">
    <w:abstractNumId w:val="10"/>
  </w:num>
  <w:num w:numId="11">
    <w:abstractNumId w:val="19"/>
  </w:num>
  <w:num w:numId="12">
    <w:abstractNumId w:val="1"/>
  </w:num>
  <w:num w:numId="13">
    <w:abstractNumId w:val="14"/>
  </w:num>
  <w:num w:numId="14">
    <w:abstractNumId w:val="12"/>
  </w:num>
  <w:num w:numId="15">
    <w:abstractNumId w:val="4"/>
  </w:num>
  <w:num w:numId="16">
    <w:abstractNumId w:val="27"/>
  </w:num>
  <w:num w:numId="17">
    <w:abstractNumId w:val="13"/>
  </w:num>
  <w:num w:numId="18">
    <w:abstractNumId w:val="26"/>
  </w:num>
  <w:num w:numId="19">
    <w:abstractNumId w:val="20"/>
  </w:num>
  <w:num w:numId="20">
    <w:abstractNumId w:val="23"/>
  </w:num>
  <w:num w:numId="21">
    <w:abstractNumId w:val="7"/>
  </w:num>
  <w:num w:numId="22">
    <w:abstractNumId w:val="8"/>
  </w:num>
  <w:num w:numId="23">
    <w:abstractNumId w:val="0"/>
  </w:num>
  <w:num w:numId="24">
    <w:abstractNumId w:val="22"/>
  </w:num>
  <w:num w:numId="25">
    <w:abstractNumId w:val="17"/>
  </w:num>
  <w:num w:numId="26">
    <w:abstractNumId w:val="18"/>
  </w:num>
  <w:num w:numId="27">
    <w:abstractNumId w:val="6"/>
  </w:num>
  <w:num w:numId="28">
    <w:abstractNumId w:val="21"/>
  </w:num>
  <w:num w:numId="2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ojciech Cianciara">
    <w15:presenceInfo w15:providerId="Windows Live" w15:userId="47c2df8a55b0616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896"/>
    <w:rsid w:val="00031F77"/>
    <w:rsid w:val="00046533"/>
    <w:rsid w:val="000472B4"/>
    <w:rsid w:val="00053EBF"/>
    <w:rsid w:val="00096570"/>
    <w:rsid w:val="00117F17"/>
    <w:rsid w:val="001858DB"/>
    <w:rsid w:val="00195177"/>
    <w:rsid w:val="0019777C"/>
    <w:rsid w:val="00197CFF"/>
    <w:rsid w:val="001C15BE"/>
    <w:rsid w:val="001C6308"/>
    <w:rsid w:val="00201F55"/>
    <w:rsid w:val="00204B74"/>
    <w:rsid w:val="00207F43"/>
    <w:rsid w:val="00220270"/>
    <w:rsid w:val="0023157D"/>
    <w:rsid w:val="002336B2"/>
    <w:rsid w:val="00246B06"/>
    <w:rsid w:val="00285AEC"/>
    <w:rsid w:val="002B22E7"/>
    <w:rsid w:val="002D5086"/>
    <w:rsid w:val="00303853"/>
    <w:rsid w:val="003102BA"/>
    <w:rsid w:val="003613DB"/>
    <w:rsid w:val="003A6528"/>
    <w:rsid w:val="003F3E54"/>
    <w:rsid w:val="00406469"/>
    <w:rsid w:val="004070FB"/>
    <w:rsid w:val="004300A0"/>
    <w:rsid w:val="0043584F"/>
    <w:rsid w:val="004D1896"/>
    <w:rsid w:val="00523487"/>
    <w:rsid w:val="005A7456"/>
    <w:rsid w:val="005C1187"/>
    <w:rsid w:val="005E6F22"/>
    <w:rsid w:val="0062030A"/>
    <w:rsid w:val="00621377"/>
    <w:rsid w:val="006257CA"/>
    <w:rsid w:val="00655832"/>
    <w:rsid w:val="006866D1"/>
    <w:rsid w:val="007103C5"/>
    <w:rsid w:val="00747B07"/>
    <w:rsid w:val="007543CE"/>
    <w:rsid w:val="007A241B"/>
    <w:rsid w:val="0080185D"/>
    <w:rsid w:val="0085724C"/>
    <w:rsid w:val="00873741"/>
    <w:rsid w:val="00877BDE"/>
    <w:rsid w:val="0090239E"/>
    <w:rsid w:val="009B13C7"/>
    <w:rsid w:val="009B7F48"/>
    <w:rsid w:val="009E3981"/>
    <w:rsid w:val="00A6683D"/>
    <w:rsid w:val="00A96D5E"/>
    <w:rsid w:val="00AA529C"/>
    <w:rsid w:val="00AA5890"/>
    <w:rsid w:val="00AD0368"/>
    <w:rsid w:val="00B20407"/>
    <w:rsid w:val="00B20997"/>
    <w:rsid w:val="00B402E2"/>
    <w:rsid w:val="00B45644"/>
    <w:rsid w:val="00B47E5B"/>
    <w:rsid w:val="00BE4A81"/>
    <w:rsid w:val="00C04191"/>
    <w:rsid w:val="00C074C0"/>
    <w:rsid w:val="00C42181"/>
    <w:rsid w:val="00C824F4"/>
    <w:rsid w:val="00CD1101"/>
    <w:rsid w:val="00D00BA2"/>
    <w:rsid w:val="00D74991"/>
    <w:rsid w:val="00DC3166"/>
    <w:rsid w:val="00DC372B"/>
    <w:rsid w:val="00DC550E"/>
    <w:rsid w:val="00E74A64"/>
    <w:rsid w:val="00EB0E3D"/>
    <w:rsid w:val="00EF7140"/>
    <w:rsid w:val="00F22C37"/>
    <w:rsid w:val="00F46603"/>
    <w:rsid w:val="00FA7288"/>
    <w:rsid w:val="00FB74D7"/>
    <w:rsid w:val="00FC38A1"/>
    <w:rsid w:val="00FE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D1896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A"/>
      <w:kern w:val="1"/>
      <w:position w:val="-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rsid w:val="004D1896"/>
    <w:pPr>
      <w:keepNext/>
      <w:keepLines/>
      <w:numPr>
        <w:numId w:val="1"/>
      </w:numPr>
      <w:pBdr>
        <w:bottom w:val="single" w:sz="4" w:space="1" w:color="000000"/>
      </w:pBdr>
      <w:tabs>
        <w:tab w:val="left" w:pos="1560"/>
      </w:tabs>
      <w:spacing w:before="120"/>
      <w:ind w:left="0" w:firstLine="0"/>
    </w:pPr>
    <w:rPr>
      <w:b/>
      <w:sz w:val="20"/>
      <w:szCs w:val="32"/>
    </w:rPr>
  </w:style>
  <w:style w:type="paragraph" w:styleId="Nagwek2">
    <w:name w:val="heading 2"/>
    <w:basedOn w:val="Normalny"/>
    <w:next w:val="Tekstpodstawowy"/>
    <w:rsid w:val="004D1896"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Cambria" w:hAnsi="Cambria" w:cs="Calibri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rsid w:val="004D1896"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 w:cs="Calibri"/>
      <w:b/>
      <w:bCs/>
      <w:sz w:val="26"/>
      <w:szCs w:val="26"/>
    </w:rPr>
  </w:style>
  <w:style w:type="paragraph" w:styleId="Nagwek4">
    <w:name w:val="heading 4"/>
    <w:basedOn w:val="Normalny1"/>
    <w:next w:val="Normalny1"/>
    <w:rsid w:val="004D18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4D189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D1896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Tekstpodstawowy"/>
    <w:rsid w:val="004D1896"/>
    <w:pPr>
      <w:numPr>
        <w:ilvl w:val="7"/>
        <w:numId w:val="1"/>
      </w:numPr>
      <w:spacing w:before="240" w:after="60"/>
      <w:ind w:left="-1" w:hanging="1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D1896"/>
  </w:style>
  <w:style w:type="table" w:customStyle="1" w:styleId="TableNormal">
    <w:name w:val="Table Normal"/>
    <w:rsid w:val="004D18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D1896"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qFormat/>
    <w:rsid w:val="004D189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Znak6">
    <w:name w:val="Znak Znak6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5">
    <w:name w:val="Znak Znak5"/>
    <w:rsid w:val="004D1896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nakZnak4">
    <w:name w:val="Znak Znak4"/>
    <w:rsid w:val="004D1896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ipercze">
    <w:name w:val="Hyperlink"/>
    <w:rsid w:val="004D189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FontStyle41">
    <w:name w:val="Font Style41"/>
    <w:rsid w:val="004D1896"/>
    <w:rPr>
      <w:rFonts w:ascii="Tahoma" w:hAnsi="Tahoma" w:cs="Tahoma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2">
    <w:name w:val="Znak Znak2"/>
    <w:rsid w:val="004D1896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ZnakZnak3">
    <w:name w:val="Znak Znak3"/>
    <w:rsid w:val="004D1896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FontStyle17">
    <w:name w:val="Font Style17"/>
    <w:rsid w:val="004D1896"/>
    <w:rPr>
      <w:rFonts w:ascii="Microsoft Sans Serif" w:hAnsi="Microsoft Sans Serif" w:cs="Microsoft Sans Serif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36">
    <w:name w:val="Font Style36"/>
    <w:rsid w:val="004D1896"/>
    <w:rPr>
      <w:rFonts w:ascii="Tahoma" w:hAnsi="Tahoma" w:cs="Tahoma"/>
      <w:b/>
      <w:bCs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apple-style-span">
    <w:name w:val="apple-style-span"/>
    <w:basedOn w:val="Domylnaczcionkaakapitu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4D1896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Pogrubienie">
    <w:name w:val="Strong"/>
    <w:rsid w:val="004D1896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nakZnak8">
    <w:name w:val="Znak Znak8"/>
    <w:rsid w:val="004D1896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ZnakZnak7">
    <w:name w:val="Znak Znak7"/>
    <w:rsid w:val="004D1896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ZnakZnak">
    <w:name w:val="Znak Znak"/>
    <w:rsid w:val="004D1896"/>
    <w:rPr>
      <w:rFonts w:ascii="Arial" w:eastAsia="Times New Roman" w:hAnsi="Arial"/>
      <w:w w:val="100"/>
      <w:position w:val="-1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styleId="Odwoanieprzypisudolnego">
    <w:name w:val="footnote reference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Nagwek1Znak">
    <w:name w:val="Nagłówek 1 Znak"/>
    <w:basedOn w:val="Domylnaczcionkaakapitu"/>
    <w:rsid w:val="004D1896"/>
    <w:rPr>
      <w:b/>
      <w:w w:val="100"/>
      <w:position w:val="-1"/>
      <w:szCs w:val="32"/>
      <w:effect w:val="none"/>
      <w:vertAlign w:val="baseline"/>
      <w:cs w:val="0"/>
      <w:em w:val="none"/>
    </w:rPr>
  </w:style>
  <w:style w:type="character" w:customStyle="1" w:styleId="AkapitzlistZnak">
    <w:name w:val="Akapit z listą Znak"/>
    <w:basedOn w:val="Domylnaczcionkaakapitu"/>
    <w:rsid w:val="004D1896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RozdziaySIWZZnak">
    <w:name w:val="Rozdziały SIWZ Znak"/>
    <w:basedOn w:val="AkapitzlistZnak"/>
    <w:rsid w:val="004D1896"/>
    <w:rPr>
      <w:b/>
      <w:w w:val="100"/>
      <w:position w:val="-1"/>
      <w:sz w:val="24"/>
      <w:szCs w:val="22"/>
      <w:effect w:val="none"/>
      <w:vertAlign w:val="baseline"/>
      <w:cs w:val="0"/>
      <w:em w:val="none"/>
    </w:rPr>
  </w:style>
  <w:style w:type="character" w:customStyle="1" w:styleId="Nierozpoznanawzmianka1">
    <w:name w:val="Nierozpoznana wzmianka1"/>
    <w:basedOn w:val="Domylnaczcionkaakapitu"/>
    <w:rsid w:val="004D1896"/>
    <w:rPr>
      <w:color w:val="808080"/>
      <w:w w:val="100"/>
      <w:position w:val="-1"/>
      <w:effect w:val="none"/>
      <w:vertAlign w:val="baseline"/>
      <w:cs w:val="0"/>
      <w:em w:val="none"/>
    </w:rPr>
  </w:style>
  <w:style w:type="character" w:styleId="Tekstzastpczy">
    <w:name w:val="Placeholder Text"/>
    <w:basedOn w:val="Domylnaczcionkaakapitu"/>
    <w:rsid w:val="004D1896"/>
    <w:rPr>
      <w:color w:val="808080"/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basedOn w:val="Domylnaczcionkaakapitu"/>
    <w:rsid w:val="004D1896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ierozpoznanawzmianka2">
    <w:name w:val="Nierozpoznana wzmianka2"/>
    <w:basedOn w:val="Domylnaczcionkaakapitu"/>
    <w:rsid w:val="004D1896"/>
    <w:rPr>
      <w:color w:val="605E5C"/>
      <w:w w:val="100"/>
      <w:position w:val="-1"/>
      <w:effect w:val="none"/>
      <w:vertAlign w:val="baseline"/>
      <w:cs w:val="0"/>
      <w:em w:val="none"/>
    </w:rPr>
  </w:style>
  <w:style w:type="character" w:customStyle="1" w:styleId="Nierozpoznanawzmianka3">
    <w:name w:val="Nierozpoznana wzmianka3"/>
    <w:basedOn w:val="Domylnaczcionkaakapitu"/>
    <w:rsid w:val="004D1896"/>
    <w:rPr>
      <w:color w:val="605E5C"/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omylnaczcionkaakapitu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przypiswkocowych">
    <w:name w:val="Znaki przypisów końcowych"/>
    <w:basedOn w:val="Domylnaczcionkaakapitu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styleId="Odwoanieprzypisukocowego">
    <w:name w:val="endnote reference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Nierozpoznanawzmianka4">
    <w:name w:val="Nierozpoznana wzmianka4"/>
    <w:basedOn w:val="Domylnaczcionkaakapitu"/>
    <w:rsid w:val="004D1896"/>
    <w:rPr>
      <w:color w:val="605E5C"/>
      <w:w w:val="100"/>
      <w:position w:val="-1"/>
      <w:effect w:val="none"/>
      <w:vertAlign w:val="baseline"/>
      <w:cs w:val="0"/>
      <w:em w:val="none"/>
    </w:rPr>
  </w:style>
  <w:style w:type="character" w:customStyle="1" w:styleId="fontstyle01">
    <w:name w:val="fontstyle01"/>
    <w:basedOn w:val="Domylnaczcionkaakapitu"/>
    <w:rsid w:val="004D1896"/>
    <w:rPr>
      <w:rFonts w:ascii="Calibri-Bold" w:hAnsi="Calibri-Bold"/>
      <w:b/>
      <w:bCs/>
      <w:i w:val="0"/>
      <w:iCs w:val="0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fontstyle21">
    <w:name w:val="fontstyle21"/>
    <w:basedOn w:val="Domylnaczcionkaakapitu"/>
    <w:rsid w:val="004D1896"/>
    <w:rPr>
      <w:rFonts w:ascii="Calibri" w:hAnsi="Calibri" w:cs="Calibri"/>
      <w:b w:val="0"/>
      <w:bCs w:val="0"/>
      <w:i w:val="0"/>
      <w:iCs w:val="0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ListLabel1">
    <w:name w:val="ListLabel 1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">
    <w:name w:val="ListLabel 3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">
    <w:name w:val="ListLabel 4"/>
    <w:rsid w:val="004D1896"/>
    <w:rPr>
      <w:color w:val="00000A"/>
      <w:w w:val="100"/>
      <w:position w:val="-1"/>
      <w:effect w:val="none"/>
      <w:vertAlign w:val="baseline"/>
      <w:cs w:val="0"/>
      <w:em w:val="none"/>
    </w:rPr>
  </w:style>
  <w:style w:type="character" w:customStyle="1" w:styleId="ListLabel5">
    <w:name w:val="ListLabel 5"/>
    <w:rsid w:val="004D1896"/>
    <w:rPr>
      <w:b w:val="0"/>
      <w:w w:val="100"/>
      <w:position w:val="-1"/>
      <w:sz w:val="20"/>
      <w:szCs w:val="24"/>
      <w:effect w:val="none"/>
      <w:vertAlign w:val="baseline"/>
      <w:cs w:val="0"/>
      <w:em w:val="none"/>
    </w:rPr>
  </w:style>
  <w:style w:type="character" w:customStyle="1" w:styleId="ListLabel6">
    <w:name w:val="ListLabel 6"/>
    <w:rsid w:val="004D189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7">
    <w:name w:val="ListLabel 7"/>
    <w:rsid w:val="004D189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8">
    <w:name w:val="ListLabel 8"/>
    <w:rsid w:val="004D1896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9">
    <w:name w:val="ListLabel 9"/>
    <w:rsid w:val="004D1896"/>
    <w:rPr>
      <w:b w:val="0"/>
      <w:color w:val="00000A"/>
      <w:w w:val="100"/>
      <w:position w:val="-1"/>
      <w:effect w:val="none"/>
      <w:vertAlign w:val="baseline"/>
      <w:cs w:val="0"/>
      <w:em w:val="none"/>
    </w:rPr>
  </w:style>
  <w:style w:type="character" w:customStyle="1" w:styleId="ListLabel10">
    <w:name w:val="ListLabel 10"/>
    <w:rsid w:val="004D1896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ListLabel11">
    <w:name w:val="ListLabel 11"/>
    <w:rsid w:val="004D1896"/>
    <w:rPr>
      <w:b w:val="0"/>
      <w:w w:val="100"/>
      <w:position w:val="-1"/>
      <w:sz w:val="20"/>
      <w:szCs w:val="22"/>
      <w:effect w:val="none"/>
      <w:vertAlign w:val="baseline"/>
      <w:cs w:val="0"/>
      <w:em w:val="none"/>
    </w:rPr>
  </w:style>
  <w:style w:type="character" w:customStyle="1" w:styleId="ListLabel12">
    <w:name w:val="ListLabel 12"/>
    <w:rsid w:val="004D1896"/>
    <w:rPr>
      <w:b w:val="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ListLabel13">
    <w:name w:val="ListLabel 13"/>
    <w:rsid w:val="004D1896"/>
    <w:rPr>
      <w:b w:val="0"/>
      <w:i w:val="0"/>
      <w:iCs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14">
    <w:name w:val="ListLabel 14"/>
    <w:rsid w:val="004D1896"/>
    <w:rPr>
      <w:b w:val="0"/>
      <w:bCs w:val="0"/>
      <w:w w:val="100"/>
      <w:position w:val="-1"/>
      <w:effect w:val="none"/>
      <w:vertAlign w:val="baseline"/>
      <w:cs w:val="0"/>
      <w:em w:val="none"/>
    </w:rPr>
  </w:style>
  <w:style w:type="character" w:customStyle="1" w:styleId="czeindeksu">
    <w:name w:val="Łącze indeksu"/>
    <w:rsid w:val="004D1896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rsid w:val="004D18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D1896"/>
    <w:rPr>
      <w:rFonts w:ascii="Arial" w:hAnsi="Arial" w:cs="Calibri"/>
      <w:b/>
      <w:szCs w:val="20"/>
    </w:rPr>
  </w:style>
  <w:style w:type="paragraph" w:styleId="Lista">
    <w:name w:val="List"/>
    <w:basedOn w:val="Tekstpodstawowy"/>
    <w:rsid w:val="004D1896"/>
    <w:rPr>
      <w:rFonts w:cs="Arial"/>
    </w:rPr>
  </w:style>
  <w:style w:type="paragraph" w:customStyle="1" w:styleId="Podpis1">
    <w:name w:val="Podpis1"/>
    <w:basedOn w:val="Normalny"/>
    <w:rsid w:val="004D189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4D1896"/>
    <w:pPr>
      <w:suppressLineNumbers/>
    </w:pPr>
  </w:style>
  <w:style w:type="paragraph" w:styleId="Akapitzlist">
    <w:name w:val="List Paragraph"/>
    <w:basedOn w:val="Normalny"/>
    <w:rsid w:val="004D1896"/>
    <w:pPr>
      <w:spacing w:after="120"/>
      <w:ind w:left="720" w:firstLine="0"/>
    </w:pPr>
  </w:style>
  <w:style w:type="paragraph" w:styleId="Tekstkomentarza">
    <w:name w:val="annotation text"/>
    <w:basedOn w:val="Normalny"/>
    <w:qFormat/>
    <w:rsid w:val="004D1896"/>
    <w:rPr>
      <w:sz w:val="20"/>
      <w:szCs w:val="20"/>
    </w:rPr>
  </w:style>
  <w:style w:type="paragraph" w:styleId="Tematkomentarza">
    <w:name w:val="annotation subject"/>
    <w:basedOn w:val="Tekstkomentarza"/>
    <w:qFormat/>
    <w:rsid w:val="004D1896"/>
    <w:rPr>
      <w:b/>
      <w:bCs/>
    </w:rPr>
  </w:style>
  <w:style w:type="paragraph" w:styleId="Tekstdymka">
    <w:name w:val="Balloon Text"/>
    <w:basedOn w:val="Normalny"/>
    <w:qFormat/>
    <w:rsid w:val="004D1896"/>
    <w:rPr>
      <w:rFonts w:ascii="Tahoma" w:eastAsia="Arial Unicode MS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4D1896"/>
    <w:rPr>
      <w:rFonts w:ascii="Arial" w:hAnsi="Arial" w:cs="Calibri"/>
      <w:i/>
      <w:szCs w:val="20"/>
    </w:rPr>
  </w:style>
  <w:style w:type="paragraph" w:customStyle="1" w:styleId="Skrconyadreszwrotny">
    <w:name w:val="Skrócony adres zwrotny"/>
    <w:basedOn w:val="Normalny"/>
    <w:rsid w:val="004D1896"/>
    <w:rPr>
      <w:rFonts w:cs="Calibri"/>
      <w:szCs w:val="20"/>
    </w:rPr>
  </w:style>
  <w:style w:type="paragraph" w:customStyle="1" w:styleId="punkty">
    <w:name w:val="punkty"/>
    <w:basedOn w:val="Tekstpodstawowy"/>
    <w:rsid w:val="004D1896"/>
    <w:pPr>
      <w:spacing w:before="120" w:line="300" w:lineRule="atLeast"/>
    </w:pPr>
    <w:rPr>
      <w:rFonts w:ascii="Arial Narrow" w:hAnsi="Arial Narrow"/>
      <w:b w:val="0"/>
      <w:szCs w:val="24"/>
    </w:rPr>
  </w:style>
  <w:style w:type="paragraph" w:styleId="Podtytu">
    <w:name w:val="Subtitle"/>
    <w:basedOn w:val="Normalny1"/>
    <w:next w:val="Normalny1"/>
    <w:rsid w:val="004D18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Gwkaistopka">
    <w:name w:val="Główka i stopka"/>
    <w:basedOn w:val="Normalny"/>
    <w:rsid w:val="004D1896"/>
  </w:style>
  <w:style w:type="paragraph" w:styleId="Stopka">
    <w:name w:val="footer"/>
    <w:basedOn w:val="Normalny"/>
    <w:rsid w:val="004D1896"/>
    <w:pPr>
      <w:suppressLineNumbers/>
      <w:tabs>
        <w:tab w:val="center" w:pos="4536"/>
        <w:tab w:val="right" w:pos="9072"/>
      </w:tabs>
    </w:pPr>
    <w:rPr>
      <w:rFonts w:cs="Calibri"/>
      <w:sz w:val="28"/>
      <w:szCs w:val="20"/>
    </w:rPr>
  </w:style>
  <w:style w:type="paragraph" w:customStyle="1" w:styleId="lit">
    <w:name w:val="lit"/>
    <w:rsid w:val="004D1896"/>
    <w:pPr>
      <w:spacing w:before="60" w:after="60" w:line="1" w:lineRule="atLeast"/>
      <w:ind w:leftChars="-1" w:left="1281" w:hangingChars="1" w:hanging="272"/>
      <w:jc w:val="both"/>
      <w:textDirection w:val="btLr"/>
      <w:textAlignment w:val="top"/>
      <w:outlineLvl w:val="0"/>
    </w:pPr>
    <w:rPr>
      <w:color w:val="00000A"/>
      <w:kern w:val="1"/>
      <w:position w:val="-1"/>
      <w:sz w:val="24"/>
      <w:szCs w:val="24"/>
      <w:lang w:eastAsia="ar-SA"/>
    </w:rPr>
  </w:style>
  <w:style w:type="paragraph" w:customStyle="1" w:styleId="Style18">
    <w:name w:val="Style18"/>
    <w:basedOn w:val="Normalny"/>
    <w:rsid w:val="004D1896"/>
    <w:pPr>
      <w:spacing w:line="432" w:lineRule="atLeast"/>
      <w:ind w:left="0" w:hanging="485"/>
    </w:pPr>
    <w:rPr>
      <w:rFonts w:ascii="Tahoma" w:hAnsi="Tahoma" w:cs="Calibri"/>
    </w:rPr>
  </w:style>
  <w:style w:type="paragraph" w:styleId="Nagwek">
    <w:name w:val="header"/>
    <w:basedOn w:val="Normalny"/>
    <w:rsid w:val="004D1896"/>
    <w:pPr>
      <w:suppressLineNumbers/>
      <w:tabs>
        <w:tab w:val="center" w:pos="4536"/>
        <w:tab w:val="right" w:pos="9072"/>
      </w:tabs>
    </w:pPr>
  </w:style>
  <w:style w:type="paragraph" w:styleId="Poprawka">
    <w:name w:val="Revision"/>
    <w:rsid w:val="004D189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color w:val="00000A"/>
      <w:kern w:val="1"/>
      <w:position w:val="-1"/>
      <w:sz w:val="22"/>
      <w:szCs w:val="22"/>
      <w:lang w:eastAsia="ar-SA"/>
    </w:rPr>
  </w:style>
  <w:style w:type="paragraph" w:customStyle="1" w:styleId="Style4">
    <w:name w:val="Style4"/>
    <w:basedOn w:val="Normalny"/>
    <w:rsid w:val="004D1896"/>
    <w:pPr>
      <w:spacing w:line="376" w:lineRule="atLeast"/>
    </w:pPr>
    <w:rPr>
      <w:rFonts w:ascii="Microsoft Sans Serif" w:hAnsi="Microsoft Sans Serif" w:cs="Calibri"/>
    </w:rPr>
  </w:style>
  <w:style w:type="paragraph" w:styleId="Plandokumentu">
    <w:name w:val="Document Map"/>
    <w:basedOn w:val="Normalny"/>
    <w:rsid w:val="004D1896"/>
    <w:pPr>
      <w:shd w:val="clear" w:color="auto" w:fill="000080"/>
    </w:pPr>
    <w:rPr>
      <w:rFonts w:ascii="Tahoma" w:eastAsia="Arial Unicode MS" w:hAnsi="Tahoma" w:cs="Tahoma"/>
      <w:sz w:val="20"/>
      <w:szCs w:val="20"/>
    </w:rPr>
  </w:style>
  <w:style w:type="paragraph" w:customStyle="1" w:styleId="Style23">
    <w:name w:val="Style23"/>
    <w:basedOn w:val="Normalny"/>
    <w:rsid w:val="004D1896"/>
    <w:pPr>
      <w:spacing w:line="434" w:lineRule="atLeast"/>
      <w:ind w:left="0" w:hanging="456"/>
    </w:pPr>
    <w:rPr>
      <w:rFonts w:ascii="Tahoma" w:hAnsi="Tahoma" w:cs="Calibri"/>
    </w:rPr>
  </w:style>
  <w:style w:type="paragraph" w:styleId="NormalnyWeb">
    <w:name w:val="Normal (Web)"/>
    <w:basedOn w:val="Normalny"/>
    <w:rsid w:val="004D1896"/>
    <w:pPr>
      <w:spacing w:before="28" w:after="28"/>
    </w:pPr>
    <w:rPr>
      <w:rFonts w:cs="Calibri"/>
    </w:rPr>
  </w:style>
  <w:style w:type="paragraph" w:styleId="Tekstpodstawowy2">
    <w:name w:val="Body Text 2"/>
    <w:basedOn w:val="Normalny"/>
    <w:rsid w:val="004D1896"/>
    <w:pPr>
      <w:spacing w:line="480" w:lineRule="auto"/>
    </w:pPr>
  </w:style>
  <w:style w:type="paragraph" w:customStyle="1" w:styleId="BodyText21">
    <w:name w:val="Body Text 21"/>
    <w:basedOn w:val="Normalny"/>
    <w:rsid w:val="004D1896"/>
    <w:pPr>
      <w:spacing w:line="480" w:lineRule="auto"/>
      <w:ind w:left="360" w:hanging="360"/>
    </w:pPr>
    <w:rPr>
      <w:rFonts w:ascii="Arial" w:hAnsi="Arial" w:cs="Calibri"/>
      <w:sz w:val="28"/>
      <w:szCs w:val="20"/>
    </w:rPr>
  </w:style>
  <w:style w:type="paragraph" w:styleId="Tekstprzypisudolnego">
    <w:name w:val="footnote text"/>
    <w:basedOn w:val="Normalny"/>
    <w:rsid w:val="004D1896"/>
    <w:pPr>
      <w:suppressLineNumbers/>
      <w:ind w:left="283" w:hanging="283"/>
    </w:pPr>
    <w:rPr>
      <w:rFonts w:ascii="Arial" w:hAnsi="Arial" w:cs="Calibri"/>
      <w:sz w:val="20"/>
      <w:szCs w:val="20"/>
    </w:rPr>
  </w:style>
  <w:style w:type="paragraph" w:customStyle="1" w:styleId="BodyTextIndent31">
    <w:name w:val="Body Text Indent 31"/>
    <w:basedOn w:val="Normalny"/>
    <w:rsid w:val="004D1896"/>
    <w:pPr>
      <w:spacing w:line="360" w:lineRule="auto"/>
      <w:ind w:left="360" w:hanging="360"/>
    </w:pPr>
    <w:rPr>
      <w:rFonts w:ascii="Arial" w:hAnsi="Arial" w:cs="Calibri"/>
      <w:b/>
      <w:sz w:val="28"/>
      <w:szCs w:val="20"/>
      <w:u w:val="double"/>
    </w:rPr>
  </w:style>
  <w:style w:type="paragraph" w:styleId="Spistreci1">
    <w:name w:val="toc 1"/>
    <w:basedOn w:val="Normalny"/>
    <w:rsid w:val="004D1896"/>
    <w:pPr>
      <w:tabs>
        <w:tab w:val="left" w:pos="1560"/>
        <w:tab w:val="left" w:pos="2268"/>
        <w:tab w:val="right" w:leader="dot" w:pos="9628"/>
      </w:tabs>
      <w:ind w:left="0" w:firstLine="0"/>
    </w:pPr>
  </w:style>
  <w:style w:type="paragraph" w:styleId="Nagwekindeksu">
    <w:name w:val="index heading"/>
    <w:basedOn w:val="Nagwek10"/>
    <w:rsid w:val="004D1896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1"/>
    <w:rsid w:val="004D1896"/>
    <w:pPr>
      <w:numPr>
        <w:numId w:val="0"/>
      </w:numPr>
      <w:suppressLineNumbers/>
      <w:spacing w:line="259" w:lineRule="auto"/>
      <w:ind w:leftChars="-1" w:left="-1" w:hangingChars="1" w:hanging="1"/>
    </w:pPr>
    <w:rPr>
      <w:bCs/>
      <w:sz w:val="32"/>
    </w:rPr>
  </w:style>
  <w:style w:type="paragraph" w:customStyle="1" w:styleId="RozdziaySIWZ">
    <w:name w:val="Rozdziały SIWZ"/>
    <w:basedOn w:val="Nagwek"/>
    <w:rsid w:val="004D1896"/>
    <w:pPr>
      <w:pBdr>
        <w:bottom w:val="single" w:sz="4" w:space="1" w:color="000000"/>
      </w:pBdr>
      <w:tabs>
        <w:tab w:val="clear" w:pos="4536"/>
        <w:tab w:val="clear" w:pos="9072"/>
      </w:tabs>
      <w:ind w:left="454" w:hanging="454"/>
    </w:pPr>
    <w:rPr>
      <w:b/>
      <w:szCs w:val="20"/>
    </w:rPr>
  </w:style>
  <w:style w:type="paragraph" w:customStyle="1" w:styleId="Bezodstpw1">
    <w:name w:val="Bez odstępów1"/>
    <w:basedOn w:val="Normalny"/>
    <w:rsid w:val="004D1896"/>
    <w:rPr>
      <w:rFonts w:ascii="Cambria" w:hAnsi="Cambria" w:cs="Calibri"/>
      <w:lang w:val="en-US"/>
    </w:rPr>
  </w:style>
  <w:style w:type="paragraph" w:styleId="Spistreci2">
    <w:name w:val="toc 2"/>
    <w:basedOn w:val="Normalny"/>
    <w:rsid w:val="004D1896"/>
    <w:pPr>
      <w:tabs>
        <w:tab w:val="right" w:leader="dot" w:pos="9355"/>
      </w:tabs>
      <w:spacing w:after="100" w:line="259" w:lineRule="auto"/>
      <w:ind w:left="220" w:firstLine="0"/>
    </w:pPr>
    <w:rPr>
      <w:rFonts w:ascii="Calibri" w:hAnsi="Calibri"/>
    </w:rPr>
  </w:style>
  <w:style w:type="paragraph" w:styleId="Spistreci3">
    <w:name w:val="toc 3"/>
    <w:basedOn w:val="Normalny"/>
    <w:rsid w:val="004D1896"/>
    <w:pPr>
      <w:tabs>
        <w:tab w:val="right" w:leader="dot" w:pos="9072"/>
      </w:tabs>
      <w:spacing w:after="100" w:line="259" w:lineRule="auto"/>
      <w:ind w:left="440" w:firstLine="0"/>
    </w:pPr>
    <w:rPr>
      <w:rFonts w:ascii="Calibri" w:hAnsi="Calibri"/>
    </w:rPr>
  </w:style>
  <w:style w:type="paragraph" w:customStyle="1" w:styleId="EndnoteSymbol">
    <w:name w:val="Endnote Symbol"/>
    <w:basedOn w:val="Normalny"/>
    <w:rsid w:val="004D1896"/>
    <w:rPr>
      <w:sz w:val="20"/>
      <w:szCs w:val="20"/>
    </w:rPr>
  </w:style>
  <w:style w:type="paragraph" w:customStyle="1" w:styleId="Default">
    <w:name w:val="Default"/>
    <w:rsid w:val="004D189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entury Gothic" w:hAnsi="Century Gothic" w:cs="Century Gothic"/>
      <w:color w:val="000000"/>
      <w:kern w:val="1"/>
      <w:position w:val="-1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sid w:val="004D1896"/>
    <w:rPr>
      <w:rFonts w:ascii="Tahoma" w:eastAsia="Arial Unicode MS" w:hAnsi="Tahoma" w:cs="Tahoma"/>
      <w:color w:val="00000A"/>
      <w:w w:val="100"/>
      <w:kern w:val="1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character" w:customStyle="1" w:styleId="TekstkomentarzaZnak">
    <w:name w:val="Tekst komentarza Znak"/>
    <w:basedOn w:val="Domylnaczcionkaakapitu"/>
    <w:rsid w:val="004D1896"/>
    <w:rPr>
      <w:color w:val="00000A"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character" w:customStyle="1" w:styleId="TematkomentarzaZnak">
    <w:name w:val="Temat komentarza Znak"/>
    <w:basedOn w:val="TekstkomentarzaZnak"/>
    <w:rsid w:val="004D1896"/>
    <w:rPr>
      <w:b/>
      <w:bCs/>
      <w:color w:val="00000A"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table" w:customStyle="1" w:styleId="a">
    <w:basedOn w:val="TableNormal"/>
    <w:rsid w:val="004D1896"/>
    <w:tblPr>
      <w:tblStyleRowBandSize w:val="1"/>
      <w:tblStyleColBandSize w:val="1"/>
      <w:tblCellMar>
        <w:top w:w="57" w:type="dxa"/>
        <w:left w:w="57" w:type="dxa"/>
        <w:bottom w:w="170" w:type="dxa"/>
        <w:right w:w="57" w:type="dxa"/>
      </w:tblCellMar>
    </w:tblPr>
  </w:style>
  <w:style w:type="table" w:customStyle="1" w:styleId="a0">
    <w:basedOn w:val="TableNormal"/>
    <w:rsid w:val="004D18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4D189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4D189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4D189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4D18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o@laski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Eg7QbcyE8ebUmSrZPIvKO5EeqQ==">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3481</Words>
  <Characters>20890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Niegrzybowski</dc:creator>
  <cp:lastModifiedBy>Artur Niegrzybowski</cp:lastModifiedBy>
  <cp:revision>2</cp:revision>
  <cp:lastPrinted>2024-03-25T09:29:00Z</cp:lastPrinted>
  <dcterms:created xsi:type="dcterms:W3CDTF">2024-08-29T10:45:00Z</dcterms:created>
  <dcterms:modified xsi:type="dcterms:W3CDTF">2024-08-29T10:45:00Z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